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4466" w:rsidRPr="00B64466" w:rsidRDefault="00B64466" w:rsidP="00B64466">
      <w:pPr>
        <w:pBdr>
          <w:bottom w:val="single" w:sz="6" w:space="1" w:color="auto"/>
        </w:pBdr>
        <w:spacing w:after="0" w:line="240" w:lineRule="auto"/>
        <w:jc w:val="center"/>
        <w:rPr>
          <w:rFonts w:ascii="Arial" w:eastAsia="Times New Roman" w:hAnsi="Arial" w:cs="Arial"/>
          <w:vanish/>
          <w:sz w:val="16"/>
          <w:szCs w:val="16"/>
          <w:lang w:eastAsia="es-ES"/>
        </w:rPr>
      </w:pPr>
      <w:r w:rsidRPr="00B64466">
        <w:rPr>
          <w:rFonts w:ascii="Arial" w:eastAsia="Times New Roman" w:hAnsi="Arial" w:cs="Arial"/>
          <w:vanish/>
          <w:sz w:val="16"/>
          <w:szCs w:val="16"/>
          <w:lang w:eastAsia="es-ES"/>
        </w:rPr>
        <w:t>Principio del formulario</w:t>
      </w:r>
    </w:p>
    <w:p w:rsidR="00B64466" w:rsidRPr="00B64466" w:rsidRDefault="00B64466" w:rsidP="00B64466">
      <w:pPr>
        <w:spacing w:after="0" w:line="240" w:lineRule="auto"/>
        <w:rPr>
          <w:rFonts w:ascii="Times New Roman" w:eastAsia="Times New Roman" w:hAnsi="Times New Roman" w:cs="Times New Roman"/>
          <w:sz w:val="24"/>
          <w:szCs w:val="24"/>
          <w:lang w:eastAsia="es-ES"/>
        </w:rPr>
      </w:pPr>
    </w:p>
    <w:p w:rsidR="00B64466" w:rsidRPr="00B64466" w:rsidRDefault="00B64466" w:rsidP="00B64466">
      <w:pPr>
        <w:pBdr>
          <w:top w:val="single" w:sz="6" w:space="1" w:color="auto"/>
        </w:pBdr>
        <w:spacing w:after="0" w:line="240" w:lineRule="auto"/>
        <w:jc w:val="center"/>
        <w:rPr>
          <w:rFonts w:ascii="Arial" w:eastAsia="Times New Roman" w:hAnsi="Arial" w:cs="Arial"/>
          <w:vanish/>
          <w:sz w:val="16"/>
          <w:szCs w:val="16"/>
          <w:lang w:eastAsia="es-ES"/>
        </w:rPr>
      </w:pPr>
      <w:r w:rsidRPr="00B64466">
        <w:rPr>
          <w:rFonts w:ascii="Arial" w:eastAsia="Times New Roman" w:hAnsi="Arial" w:cs="Arial"/>
          <w:vanish/>
          <w:sz w:val="16"/>
          <w:szCs w:val="16"/>
          <w:lang w:eastAsia="es-ES"/>
        </w:rPr>
        <w:t>Final del formulario</w:t>
      </w:r>
    </w:p>
    <w:p w:rsidR="00B64466" w:rsidRPr="00B64466" w:rsidRDefault="00B64466" w:rsidP="00B64466">
      <w:pPr>
        <w:spacing w:after="0" w:line="240" w:lineRule="auto"/>
        <w:rPr>
          <w:rFonts w:ascii="Times New Roman" w:eastAsia="Times New Roman" w:hAnsi="Times New Roman" w:cs="Times New Roman"/>
          <w:sz w:val="24"/>
          <w:szCs w:val="24"/>
          <w:lang w:eastAsia="es-ES"/>
        </w:rPr>
      </w:pPr>
      <w:hyperlink r:id="rId6" w:history="1">
        <w:r w:rsidRPr="00B64466">
          <w:rPr>
            <w:rFonts w:ascii="Times New Roman" w:eastAsia="Times New Roman" w:hAnsi="Times New Roman" w:cs="Times New Roman"/>
            <w:b/>
            <w:bCs/>
            <w:color w:val="0000FF"/>
            <w:sz w:val="24"/>
            <w:szCs w:val="24"/>
            <w:u w:val="single"/>
            <w:lang w:eastAsia="es-ES"/>
          </w:rPr>
          <w:t>FERNÁNDEZ, ROSA MARIA</w:t>
        </w:r>
      </w:hyperlink>
      <w:r w:rsidRPr="00B64466">
        <w:rPr>
          <w:rFonts w:ascii="Times New Roman" w:eastAsia="Times New Roman" w:hAnsi="Times New Roman" w:cs="Times New Roman"/>
          <w:sz w:val="24"/>
          <w:szCs w:val="24"/>
          <w:lang w:eastAsia="es-ES"/>
        </w:rPr>
        <w:t xml:space="preserve"> </w:t>
      </w:r>
      <w:proofErr w:type="spellStart"/>
      <w:proofErr w:type="gramStart"/>
      <w:r w:rsidRPr="00B64466">
        <w:rPr>
          <w:rFonts w:ascii="Times New Roman" w:eastAsia="Times New Roman" w:hAnsi="Times New Roman" w:cs="Times New Roman"/>
          <w:sz w:val="24"/>
          <w:szCs w:val="24"/>
          <w:lang w:eastAsia="es-ES"/>
        </w:rPr>
        <w:t>edited</w:t>
      </w:r>
      <w:proofErr w:type="spellEnd"/>
      <w:r w:rsidRPr="00B64466">
        <w:rPr>
          <w:rFonts w:ascii="Times New Roman" w:eastAsia="Times New Roman" w:hAnsi="Times New Roman" w:cs="Times New Roman"/>
          <w:sz w:val="24"/>
          <w:szCs w:val="24"/>
          <w:lang w:eastAsia="es-ES"/>
        </w:rPr>
        <w:t xml:space="preserve"> ...</w:t>
      </w:r>
      <w:proofErr w:type="gramEnd"/>
      <w:r w:rsidRPr="00B64466">
        <w:rPr>
          <w:rFonts w:ascii="Times New Roman" w:eastAsia="Times New Roman" w:hAnsi="Times New Roman" w:cs="Times New Roman"/>
          <w:sz w:val="24"/>
          <w:szCs w:val="24"/>
          <w:lang w:eastAsia="es-ES"/>
        </w:rPr>
        <w:t xml:space="preserve"> Al final te ha quedado que parece un cuadro de museo </w:t>
      </w:r>
      <w:proofErr w:type="spellStart"/>
      <w:r w:rsidRPr="00B64466">
        <w:rPr>
          <w:rFonts w:ascii="Times New Roman" w:eastAsia="Times New Roman" w:hAnsi="Times New Roman" w:cs="Times New Roman"/>
          <w:sz w:val="24"/>
          <w:szCs w:val="24"/>
          <w:lang w:eastAsia="es-ES"/>
        </w:rPr>
        <w:t>jeje</w:t>
      </w:r>
      <w:proofErr w:type="spellEnd"/>
      <w:r w:rsidRPr="00B64466">
        <w:rPr>
          <w:rFonts w:ascii="Times New Roman" w:eastAsia="Times New Roman" w:hAnsi="Times New Roman" w:cs="Times New Roman"/>
          <w:sz w:val="24"/>
          <w:szCs w:val="24"/>
          <w:lang w:eastAsia="es-ES"/>
        </w:rPr>
        <w:t xml:space="preserve">, me encanta sobre todo porque </w:t>
      </w:r>
      <w:proofErr w:type="spellStart"/>
      <w:r w:rsidRPr="00B64466">
        <w:rPr>
          <w:rFonts w:ascii="Times New Roman" w:eastAsia="Times New Roman" w:hAnsi="Times New Roman" w:cs="Times New Roman"/>
          <w:sz w:val="24"/>
          <w:szCs w:val="24"/>
          <w:lang w:eastAsia="es-ES"/>
        </w:rPr>
        <w:t>tran</w:t>
      </w:r>
      <w:proofErr w:type="spellEnd"/>
      <w:r w:rsidRPr="00B64466">
        <w:rPr>
          <w:rFonts w:ascii="Times New Roman" w:eastAsia="Times New Roman" w:hAnsi="Times New Roman" w:cs="Times New Roman"/>
          <w:sz w:val="24"/>
          <w:szCs w:val="24"/>
          <w:lang w:eastAsia="es-ES"/>
        </w:rPr>
        <w:t xml:space="preserve">... </w:t>
      </w:r>
    </w:p>
    <w:p w:rsidR="00B64466" w:rsidRPr="00B64466" w:rsidRDefault="00B64466" w:rsidP="00B64466">
      <w:pPr>
        <w:spacing w:after="0"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noProof/>
          <w:color w:val="0000FF"/>
          <w:sz w:val="24"/>
          <w:szCs w:val="24"/>
          <w:lang w:eastAsia="es-ES"/>
        </w:rPr>
        <w:drawing>
          <wp:inline distT="0" distB="0" distL="0" distR="0">
            <wp:extent cx="152400" cy="152400"/>
            <wp:effectExtent l="0" t="0" r="0" b="0"/>
            <wp:docPr id="64" name="Imagen 64" descr="GONZALEZ_SARA">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GONZALEZ_SARA">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9" w:history="1">
        <w:r w:rsidRPr="00B64466">
          <w:rPr>
            <w:rFonts w:ascii="Times New Roman" w:eastAsia="Times New Roman" w:hAnsi="Times New Roman" w:cs="Times New Roman"/>
            <w:color w:val="0000FF"/>
            <w:sz w:val="24"/>
            <w:szCs w:val="24"/>
            <w:u w:val="single"/>
            <w:lang w:eastAsia="es-ES"/>
          </w:rPr>
          <w:t>GONZALEZ_SARA</w:t>
        </w:r>
      </w:hyperlink>
    </w:p>
    <w:p w:rsidR="00B64466" w:rsidRDefault="00B64466" w:rsidP="00B64466">
      <w:pPr>
        <w:spacing w:after="0" w:line="240" w:lineRule="auto"/>
        <w:rPr>
          <w:rFonts w:ascii="Times New Roman" w:eastAsia="Times New Roman" w:hAnsi="Times New Roman" w:cs="Times New Roman"/>
          <w:sz w:val="24"/>
          <w:szCs w:val="24"/>
          <w:lang w:eastAsia="es-ES"/>
        </w:rPr>
      </w:pPr>
      <w:r w:rsidRPr="00B64466">
        <w:rPr>
          <w:rFonts w:ascii="Times New Roman" w:eastAsia="Times New Roman" w:hAnsi="Times New Roman" w:cs="Times New Roman"/>
          <w:sz w:val="24"/>
          <w:szCs w:val="24"/>
          <w:lang w:eastAsia="es-ES"/>
        </w:rPr>
        <w:t>11:51 am</w:t>
      </w:r>
    </w:p>
    <w:p w:rsidR="00B64466" w:rsidRPr="00B64466" w:rsidRDefault="00B64466" w:rsidP="00B64466">
      <w:pPr>
        <w:spacing w:after="0"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noProof/>
          <w:sz w:val="24"/>
          <w:szCs w:val="24"/>
          <w:lang w:eastAsia="es-ES"/>
        </w:rPr>
        <w:drawing>
          <wp:inline distT="0" distB="0" distL="0" distR="0">
            <wp:extent cx="152400" cy="152400"/>
            <wp:effectExtent l="0" t="0" r="0" b="0"/>
            <wp:docPr id="72" name="Imagen 72" descr="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pag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B64466" w:rsidRPr="00B64466" w:rsidRDefault="00B64466" w:rsidP="00B64466">
      <w:pPr>
        <w:spacing w:after="0" w:line="240" w:lineRule="auto"/>
        <w:rPr>
          <w:rFonts w:ascii="Times New Roman" w:eastAsia="Times New Roman" w:hAnsi="Times New Roman" w:cs="Times New Roman"/>
          <w:sz w:val="24"/>
          <w:szCs w:val="24"/>
          <w:lang w:eastAsia="es-ES"/>
        </w:rPr>
      </w:pPr>
      <w:r w:rsidRPr="00B64466">
        <w:rPr>
          <w:rFonts w:ascii="Times New Roman" w:eastAsia="Times New Roman" w:hAnsi="Times New Roman" w:cs="Times New Roman"/>
          <w:sz w:val="24"/>
          <w:szCs w:val="24"/>
          <w:lang w:eastAsia="es-ES"/>
        </w:rPr>
        <w:br/>
      </w:r>
      <w:ins w:id="0" w:author="Unknown">
        <w:r w:rsidRPr="00B64466">
          <w:rPr>
            <w:rFonts w:ascii="Times New Roman" w:eastAsia="Times New Roman" w:hAnsi="Times New Roman" w:cs="Times New Roman"/>
            <w:sz w:val="24"/>
            <w:szCs w:val="24"/>
            <w:lang w:eastAsia="es-ES"/>
          </w:rPr>
          <w:t xml:space="preserve">Sara </w:t>
        </w:r>
        <w:proofErr w:type="spellStart"/>
        <w:r w:rsidRPr="00B64466">
          <w:rPr>
            <w:rFonts w:ascii="Times New Roman" w:eastAsia="Times New Roman" w:hAnsi="Times New Roman" w:cs="Times New Roman"/>
            <w:sz w:val="24"/>
            <w:szCs w:val="24"/>
            <w:lang w:eastAsia="es-ES"/>
          </w:rPr>
          <w:t>Urbón</w:t>
        </w:r>
        <w:proofErr w:type="spellEnd"/>
        <w:r w:rsidRPr="00B64466">
          <w:rPr>
            <w:rFonts w:ascii="Times New Roman" w:eastAsia="Times New Roman" w:hAnsi="Times New Roman" w:cs="Times New Roman"/>
            <w:sz w:val="24"/>
            <w:szCs w:val="24"/>
            <w:lang w:eastAsia="es-ES"/>
          </w:rPr>
          <w:t>: Hola Rosa, ahora que has terminado tu obra</w:t>
        </w:r>
        <w:proofErr w:type="gramStart"/>
        <w:r w:rsidRPr="00B64466">
          <w:rPr>
            <w:rFonts w:ascii="Times New Roman" w:eastAsia="Times New Roman" w:hAnsi="Times New Roman" w:cs="Times New Roman"/>
            <w:sz w:val="24"/>
            <w:szCs w:val="24"/>
            <w:lang w:eastAsia="es-ES"/>
          </w:rPr>
          <w:t>...¿</w:t>
        </w:r>
        <w:proofErr w:type="gramEnd"/>
        <w:r w:rsidRPr="00B64466">
          <w:rPr>
            <w:rFonts w:ascii="Times New Roman" w:eastAsia="Times New Roman" w:hAnsi="Times New Roman" w:cs="Times New Roman"/>
            <w:sz w:val="24"/>
            <w:szCs w:val="24"/>
            <w:lang w:eastAsia="es-ES"/>
          </w:rPr>
          <w:t xml:space="preserve">no te queda el regustillo de seguir trabajando en ella o en otra? Mi pequeño aporte el siguiente: </w:t>
        </w:r>
        <w:proofErr w:type="gramStart"/>
        <w:r w:rsidRPr="00B64466">
          <w:rPr>
            <w:rFonts w:ascii="Times New Roman" w:eastAsia="Times New Roman" w:hAnsi="Times New Roman" w:cs="Times New Roman"/>
            <w:sz w:val="24"/>
            <w:szCs w:val="24"/>
            <w:lang w:eastAsia="es-ES"/>
          </w:rPr>
          <w:t>¿ qué</w:t>
        </w:r>
        <w:proofErr w:type="gramEnd"/>
        <w:r w:rsidRPr="00B64466">
          <w:rPr>
            <w:rFonts w:ascii="Times New Roman" w:eastAsia="Times New Roman" w:hAnsi="Times New Roman" w:cs="Times New Roman"/>
            <w:sz w:val="24"/>
            <w:szCs w:val="24"/>
            <w:lang w:eastAsia="es-ES"/>
          </w:rPr>
          <w:t xml:space="preserve"> tal si dejas salir al mar de entre esas cuatro "paredes" del lienzo y desatas la tormenta? ¿Qué tal si plasmas ahora un mar poderoso, grandioso, con nada de cálido ni de veraneo? </w:t>
        </w:r>
        <w:proofErr w:type="spellStart"/>
        <w:r w:rsidRPr="00B64466">
          <w:rPr>
            <w:rFonts w:ascii="Times New Roman" w:eastAsia="Times New Roman" w:hAnsi="Times New Roman" w:cs="Times New Roman"/>
            <w:sz w:val="24"/>
            <w:szCs w:val="24"/>
            <w:lang w:eastAsia="es-ES"/>
          </w:rPr>
          <w:t>jejeje</w:t>
        </w:r>
        <w:proofErr w:type="spellEnd"/>
        <w:r w:rsidRPr="00B64466">
          <w:rPr>
            <w:rFonts w:ascii="Times New Roman" w:eastAsia="Times New Roman" w:hAnsi="Times New Roman" w:cs="Times New Roman"/>
            <w:sz w:val="24"/>
            <w:szCs w:val="24"/>
            <w:lang w:eastAsia="es-ES"/>
          </w:rPr>
          <w:t xml:space="preserve"> creo que </w:t>
        </w:r>
        <w:proofErr w:type="spellStart"/>
        <w:r w:rsidRPr="00B64466">
          <w:rPr>
            <w:rFonts w:ascii="Times New Roman" w:eastAsia="Times New Roman" w:hAnsi="Times New Roman" w:cs="Times New Roman"/>
            <w:sz w:val="24"/>
            <w:szCs w:val="24"/>
            <w:lang w:eastAsia="es-ES"/>
          </w:rPr>
          <w:t>seía</w:t>
        </w:r>
        <w:proofErr w:type="spellEnd"/>
        <w:r w:rsidRPr="00B64466">
          <w:rPr>
            <w:rFonts w:ascii="Times New Roman" w:eastAsia="Times New Roman" w:hAnsi="Times New Roman" w:cs="Times New Roman"/>
            <w:sz w:val="24"/>
            <w:szCs w:val="24"/>
            <w:lang w:eastAsia="es-ES"/>
          </w:rPr>
          <w:t xml:space="preserve"> una buena idea para contrastar nuevamente la idea del mar, de luz, Sol, ambientes...Un saludo :)</w:t>
        </w:r>
      </w:ins>
    </w:p>
    <w:p w:rsidR="00B64466" w:rsidRPr="00B64466" w:rsidRDefault="00B64466" w:rsidP="00B64466">
      <w:pPr>
        <w:spacing w:after="0" w:line="240" w:lineRule="auto"/>
        <w:rPr>
          <w:rFonts w:ascii="Times New Roman" w:eastAsia="Times New Roman" w:hAnsi="Times New Roman" w:cs="Times New Roman"/>
          <w:sz w:val="24"/>
          <w:szCs w:val="24"/>
          <w:lang w:eastAsia="es-ES"/>
        </w:rPr>
      </w:pPr>
    </w:p>
    <w:p w:rsidR="00B64466" w:rsidRPr="00B64466" w:rsidRDefault="00B64466" w:rsidP="00B64466">
      <w:pPr>
        <w:spacing w:after="0"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noProof/>
          <w:sz w:val="24"/>
          <w:szCs w:val="24"/>
          <w:lang w:eastAsia="es-ES"/>
        </w:rPr>
        <w:drawing>
          <wp:inline distT="0" distB="0" distL="0" distR="0">
            <wp:extent cx="152400" cy="152400"/>
            <wp:effectExtent l="0" t="0" r="0" b="0"/>
            <wp:docPr id="73" name="Imagen 73" descr="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descr="pag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B64466" w:rsidRPr="00B64466" w:rsidRDefault="00B64466" w:rsidP="00B64466">
      <w:pPr>
        <w:spacing w:after="0" w:line="240" w:lineRule="auto"/>
        <w:rPr>
          <w:rFonts w:ascii="Times New Roman" w:eastAsia="Times New Roman" w:hAnsi="Times New Roman" w:cs="Times New Roman"/>
          <w:sz w:val="24"/>
          <w:szCs w:val="24"/>
          <w:lang w:eastAsia="es-ES"/>
        </w:rPr>
      </w:pPr>
      <w:hyperlink r:id="rId11" w:history="1">
        <w:r w:rsidRPr="00B64466">
          <w:rPr>
            <w:rFonts w:ascii="Times New Roman" w:eastAsia="Times New Roman" w:hAnsi="Times New Roman" w:cs="Times New Roman"/>
            <w:b/>
            <w:bCs/>
            <w:color w:val="0000FF"/>
            <w:sz w:val="24"/>
            <w:szCs w:val="24"/>
            <w:u w:val="single"/>
            <w:lang w:eastAsia="es-ES"/>
          </w:rPr>
          <w:t>ZABALA, AINHOA</w:t>
        </w:r>
      </w:hyperlink>
      <w:r w:rsidRPr="00B64466">
        <w:rPr>
          <w:rFonts w:ascii="Times New Roman" w:eastAsia="Times New Roman" w:hAnsi="Times New Roman" w:cs="Times New Roman"/>
          <w:sz w:val="24"/>
          <w:szCs w:val="24"/>
          <w:lang w:eastAsia="es-ES"/>
        </w:rPr>
        <w:t xml:space="preserve"> </w:t>
      </w:r>
      <w:proofErr w:type="spellStart"/>
      <w:r w:rsidRPr="00B64466">
        <w:rPr>
          <w:rFonts w:ascii="Times New Roman" w:eastAsia="Times New Roman" w:hAnsi="Times New Roman" w:cs="Times New Roman"/>
          <w:sz w:val="24"/>
          <w:szCs w:val="24"/>
          <w:lang w:eastAsia="es-ES"/>
        </w:rPr>
        <w:t>edited</w:t>
      </w:r>
      <w:proofErr w:type="spellEnd"/>
      <w:r w:rsidRPr="00B64466">
        <w:rPr>
          <w:rFonts w:ascii="Times New Roman" w:eastAsia="Times New Roman" w:hAnsi="Times New Roman" w:cs="Times New Roman"/>
          <w:sz w:val="24"/>
          <w:szCs w:val="24"/>
          <w:lang w:eastAsia="es-ES"/>
        </w:rPr>
        <w:t xml:space="preserve"> </w:t>
      </w:r>
    </w:p>
    <w:p w:rsidR="00B64466" w:rsidRPr="00B64466" w:rsidRDefault="00B64466" w:rsidP="00B64466">
      <w:pPr>
        <w:spacing w:after="0" w:line="240" w:lineRule="auto"/>
        <w:rPr>
          <w:rFonts w:ascii="Times New Roman" w:eastAsia="Times New Roman" w:hAnsi="Times New Roman" w:cs="Times New Roman"/>
          <w:sz w:val="24"/>
          <w:szCs w:val="24"/>
          <w:lang w:eastAsia="es-ES"/>
        </w:rPr>
      </w:pPr>
      <w:r w:rsidRPr="00B64466">
        <w:rPr>
          <w:rFonts w:ascii="Times New Roman" w:eastAsia="Times New Roman" w:hAnsi="Times New Roman" w:cs="Times New Roman"/>
          <w:sz w:val="24"/>
          <w:szCs w:val="24"/>
          <w:lang w:eastAsia="es-ES"/>
        </w:rPr>
        <w:br/>
      </w:r>
      <w:ins w:id="1" w:author="Unknown">
        <w:r w:rsidRPr="00B64466">
          <w:rPr>
            <w:rFonts w:ascii="Times New Roman" w:eastAsia="Times New Roman" w:hAnsi="Times New Roman" w:cs="Times New Roman"/>
            <w:sz w:val="24"/>
            <w:szCs w:val="24"/>
            <w:lang w:eastAsia="es-ES"/>
          </w:rPr>
          <w:t xml:space="preserve">Sara </w:t>
        </w:r>
        <w:proofErr w:type="spellStart"/>
        <w:r w:rsidRPr="00B64466">
          <w:rPr>
            <w:rFonts w:ascii="Times New Roman" w:eastAsia="Times New Roman" w:hAnsi="Times New Roman" w:cs="Times New Roman"/>
            <w:sz w:val="24"/>
            <w:szCs w:val="24"/>
            <w:lang w:eastAsia="es-ES"/>
          </w:rPr>
          <w:t>Urbón</w:t>
        </w:r>
        <w:proofErr w:type="spellEnd"/>
        <w:r w:rsidRPr="00B64466">
          <w:rPr>
            <w:rFonts w:ascii="Times New Roman" w:eastAsia="Times New Roman" w:hAnsi="Times New Roman" w:cs="Times New Roman"/>
            <w:sz w:val="24"/>
            <w:szCs w:val="24"/>
            <w:lang w:eastAsia="es-ES"/>
          </w:rPr>
          <w:t xml:space="preserve">: Hola Ainhoa :) como ya has finalizado tu obra me gustaría proponerte unas breves líneas de continuación de la misma. ¿Dónde quedó esa flor tan chula que hiciste en su día, con la botella de agua? ¿Y las rosas que </w:t>
        </w:r>
        <w:proofErr w:type="gramStart"/>
        <w:r w:rsidRPr="00B64466">
          <w:rPr>
            <w:rFonts w:ascii="Times New Roman" w:eastAsia="Times New Roman" w:hAnsi="Times New Roman" w:cs="Times New Roman"/>
            <w:sz w:val="24"/>
            <w:szCs w:val="24"/>
            <w:lang w:eastAsia="es-ES"/>
          </w:rPr>
          <w:t>tu</w:t>
        </w:r>
        <w:proofErr w:type="gramEnd"/>
        <w:r w:rsidRPr="00B64466">
          <w:rPr>
            <w:rFonts w:ascii="Times New Roman" w:eastAsia="Times New Roman" w:hAnsi="Times New Roman" w:cs="Times New Roman"/>
            <w:sz w:val="24"/>
            <w:szCs w:val="24"/>
            <w:lang w:eastAsia="es-ES"/>
          </w:rPr>
          <w:t xml:space="preserve"> hermana hace también? ¿No has pensado en incluirlas aquí? ¿Qué te parece incluir algún ser vivo, de alguna manera, en el planeta? Creo que enriquecería mucho tu obra :) Un saludo</w:t>
        </w:r>
        <w:proofErr w:type="gramStart"/>
        <w:r w:rsidRPr="00B64466">
          <w:rPr>
            <w:rFonts w:ascii="Times New Roman" w:eastAsia="Times New Roman" w:hAnsi="Times New Roman" w:cs="Times New Roman"/>
            <w:sz w:val="24"/>
            <w:szCs w:val="24"/>
            <w:lang w:eastAsia="es-ES"/>
          </w:rPr>
          <w:t>!</w:t>
        </w:r>
      </w:ins>
      <w:proofErr w:type="gramEnd"/>
    </w:p>
    <w:p w:rsidR="00B64466" w:rsidRPr="00B64466" w:rsidRDefault="00B64466" w:rsidP="00B64466">
      <w:pPr>
        <w:spacing w:after="0" w:line="240" w:lineRule="auto"/>
        <w:rPr>
          <w:rFonts w:ascii="Times New Roman" w:eastAsia="Times New Roman" w:hAnsi="Times New Roman" w:cs="Times New Roman"/>
          <w:sz w:val="24"/>
          <w:szCs w:val="24"/>
          <w:lang w:eastAsia="es-ES"/>
        </w:rPr>
      </w:pPr>
    </w:p>
    <w:p w:rsidR="00B64466" w:rsidRPr="00B64466" w:rsidRDefault="00B64466" w:rsidP="00B64466">
      <w:pPr>
        <w:spacing w:after="0" w:line="240" w:lineRule="auto"/>
        <w:rPr>
          <w:rFonts w:ascii="Times New Roman" w:eastAsia="Times New Roman" w:hAnsi="Times New Roman" w:cs="Times New Roman"/>
          <w:sz w:val="24"/>
          <w:szCs w:val="24"/>
          <w:lang w:eastAsia="es-ES"/>
        </w:rPr>
      </w:pPr>
      <w:hyperlink r:id="rId12" w:history="1">
        <w:r w:rsidRPr="00B64466">
          <w:rPr>
            <w:rFonts w:ascii="Times New Roman" w:eastAsia="Times New Roman" w:hAnsi="Times New Roman" w:cs="Times New Roman"/>
            <w:b/>
            <w:bCs/>
            <w:color w:val="0000FF"/>
            <w:sz w:val="24"/>
            <w:szCs w:val="24"/>
            <w:u w:val="single"/>
            <w:lang w:eastAsia="es-ES"/>
          </w:rPr>
          <w:t>TERCERO SANZ, YOLANDA</w:t>
        </w:r>
      </w:hyperlink>
      <w:r w:rsidRPr="00B64466">
        <w:rPr>
          <w:rFonts w:ascii="Times New Roman" w:eastAsia="Times New Roman" w:hAnsi="Times New Roman" w:cs="Times New Roman"/>
          <w:sz w:val="24"/>
          <w:szCs w:val="24"/>
          <w:lang w:eastAsia="es-ES"/>
        </w:rPr>
        <w:t xml:space="preserve"> </w:t>
      </w:r>
      <w:proofErr w:type="spellStart"/>
      <w:proofErr w:type="gramStart"/>
      <w:r w:rsidRPr="00B64466">
        <w:rPr>
          <w:rFonts w:ascii="Times New Roman" w:eastAsia="Times New Roman" w:hAnsi="Times New Roman" w:cs="Times New Roman"/>
          <w:sz w:val="24"/>
          <w:szCs w:val="24"/>
          <w:lang w:eastAsia="es-ES"/>
        </w:rPr>
        <w:t>edited</w:t>
      </w:r>
      <w:proofErr w:type="spellEnd"/>
      <w:r w:rsidRPr="00B64466">
        <w:rPr>
          <w:rFonts w:ascii="Times New Roman" w:eastAsia="Times New Roman" w:hAnsi="Times New Roman" w:cs="Times New Roman"/>
          <w:sz w:val="24"/>
          <w:szCs w:val="24"/>
          <w:lang w:eastAsia="es-ES"/>
        </w:rPr>
        <w:t xml:space="preserve"> ...</w:t>
      </w:r>
      <w:proofErr w:type="gramEnd"/>
      <w:r w:rsidRPr="00B64466">
        <w:rPr>
          <w:rFonts w:ascii="Times New Roman" w:eastAsia="Times New Roman" w:hAnsi="Times New Roman" w:cs="Times New Roman"/>
          <w:sz w:val="24"/>
          <w:szCs w:val="24"/>
          <w:lang w:eastAsia="es-ES"/>
        </w:rPr>
        <w:t xml:space="preserve"> PEREZ,MROSA; Yolanda eres una artistas, nos has tenido todo el proceso </w:t>
      </w:r>
      <w:proofErr w:type="spellStart"/>
      <w:r w:rsidRPr="00B64466">
        <w:rPr>
          <w:rFonts w:ascii="Times New Roman" w:eastAsia="Times New Roman" w:hAnsi="Times New Roman" w:cs="Times New Roman"/>
          <w:sz w:val="24"/>
          <w:szCs w:val="24"/>
          <w:lang w:eastAsia="es-ES"/>
        </w:rPr>
        <w:t>engachada</w:t>
      </w:r>
      <w:proofErr w:type="spellEnd"/>
      <w:r w:rsidRPr="00B64466">
        <w:rPr>
          <w:rFonts w:ascii="Times New Roman" w:eastAsia="Times New Roman" w:hAnsi="Times New Roman" w:cs="Times New Roman"/>
          <w:sz w:val="24"/>
          <w:szCs w:val="24"/>
          <w:lang w:eastAsia="es-ES"/>
        </w:rPr>
        <w:t xml:space="preserve"> a tu muro y... </w:t>
      </w:r>
    </w:p>
    <w:p w:rsidR="00B64466" w:rsidRPr="00B64466" w:rsidRDefault="00B64466" w:rsidP="00B64466">
      <w:pPr>
        <w:spacing w:after="0"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noProof/>
          <w:color w:val="0000FF"/>
          <w:sz w:val="24"/>
          <w:szCs w:val="24"/>
          <w:lang w:eastAsia="es-ES"/>
        </w:rPr>
        <w:drawing>
          <wp:inline distT="0" distB="0" distL="0" distR="0">
            <wp:extent cx="152400" cy="152400"/>
            <wp:effectExtent l="0" t="0" r="0" b="0"/>
            <wp:docPr id="60" name="Imagen 60" descr="GONZALEZ_SARA">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GONZALEZ_SARA">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13" w:history="1">
        <w:r w:rsidRPr="00B64466">
          <w:rPr>
            <w:rFonts w:ascii="Times New Roman" w:eastAsia="Times New Roman" w:hAnsi="Times New Roman" w:cs="Times New Roman"/>
            <w:color w:val="0000FF"/>
            <w:sz w:val="24"/>
            <w:szCs w:val="24"/>
            <w:u w:val="single"/>
            <w:lang w:eastAsia="es-ES"/>
          </w:rPr>
          <w:t>GONZALEZ_SARA</w:t>
        </w:r>
      </w:hyperlink>
    </w:p>
    <w:p w:rsidR="00B64466" w:rsidRDefault="00B64466" w:rsidP="00B64466">
      <w:pPr>
        <w:spacing w:after="0" w:line="240" w:lineRule="auto"/>
        <w:rPr>
          <w:rFonts w:ascii="Times New Roman" w:eastAsia="Times New Roman" w:hAnsi="Times New Roman" w:cs="Times New Roman"/>
          <w:sz w:val="24"/>
          <w:szCs w:val="24"/>
          <w:lang w:eastAsia="es-ES"/>
        </w:rPr>
      </w:pPr>
      <w:r w:rsidRPr="00B64466">
        <w:rPr>
          <w:rFonts w:ascii="Times New Roman" w:eastAsia="Times New Roman" w:hAnsi="Times New Roman" w:cs="Times New Roman"/>
          <w:sz w:val="24"/>
          <w:szCs w:val="24"/>
          <w:lang w:eastAsia="es-ES"/>
        </w:rPr>
        <w:t>11:41 am</w:t>
      </w:r>
    </w:p>
    <w:p w:rsidR="00B64466" w:rsidRPr="00B64466" w:rsidRDefault="00B64466" w:rsidP="00B64466">
      <w:pPr>
        <w:spacing w:after="0" w:line="240" w:lineRule="auto"/>
        <w:rPr>
          <w:rFonts w:ascii="Times New Roman" w:eastAsia="Times New Roman" w:hAnsi="Times New Roman" w:cs="Times New Roman"/>
          <w:sz w:val="24"/>
          <w:szCs w:val="24"/>
          <w:lang w:eastAsia="es-ES"/>
        </w:rPr>
      </w:pPr>
      <w:r w:rsidRPr="00B64466">
        <w:rPr>
          <w:rFonts w:ascii="Times New Roman" w:eastAsia="Times New Roman" w:hAnsi="Times New Roman" w:cs="Times New Roman"/>
          <w:sz w:val="24"/>
          <w:szCs w:val="24"/>
          <w:lang w:eastAsia="es-ES"/>
        </w:rPr>
        <w:br/>
      </w:r>
      <w:ins w:id="2" w:author="Unknown">
        <w:r w:rsidRPr="00B64466">
          <w:rPr>
            <w:rFonts w:ascii="Times New Roman" w:eastAsia="Times New Roman" w:hAnsi="Times New Roman" w:cs="Times New Roman"/>
            <w:sz w:val="24"/>
            <w:szCs w:val="24"/>
            <w:lang w:eastAsia="es-ES"/>
          </w:rPr>
          <w:t xml:space="preserve">Sara </w:t>
        </w:r>
        <w:proofErr w:type="spellStart"/>
        <w:r w:rsidRPr="00B64466">
          <w:rPr>
            <w:rFonts w:ascii="Times New Roman" w:eastAsia="Times New Roman" w:hAnsi="Times New Roman" w:cs="Times New Roman"/>
            <w:sz w:val="24"/>
            <w:szCs w:val="24"/>
            <w:lang w:eastAsia="es-ES"/>
          </w:rPr>
          <w:t>Urbón</w:t>
        </w:r>
        <w:proofErr w:type="spellEnd"/>
        <w:r w:rsidRPr="00B64466">
          <w:rPr>
            <w:rFonts w:ascii="Times New Roman" w:eastAsia="Times New Roman" w:hAnsi="Times New Roman" w:cs="Times New Roman"/>
            <w:sz w:val="24"/>
            <w:szCs w:val="24"/>
            <w:lang w:eastAsia="es-ES"/>
          </w:rPr>
          <w:t>: Yolanda, como ya has acabado tu obra me gustaría proponerte líneas de continuación :) qué tal estaría realizar la otra mano</w:t>
        </w:r>
        <w:proofErr w:type="gramStart"/>
        <w:r w:rsidRPr="00B64466">
          <w:rPr>
            <w:rFonts w:ascii="Times New Roman" w:eastAsia="Times New Roman" w:hAnsi="Times New Roman" w:cs="Times New Roman"/>
            <w:sz w:val="24"/>
            <w:szCs w:val="24"/>
            <w:lang w:eastAsia="es-ES"/>
          </w:rPr>
          <w:t>?</w:t>
        </w:r>
        <w:proofErr w:type="gramEnd"/>
        <w:r w:rsidRPr="00B64466">
          <w:rPr>
            <w:rFonts w:ascii="Times New Roman" w:eastAsia="Times New Roman" w:hAnsi="Times New Roman" w:cs="Times New Roman"/>
            <w:sz w:val="24"/>
            <w:szCs w:val="24"/>
            <w:lang w:eastAsia="es-ES"/>
          </w:rPr>
          <w:t xml:space="preserve"> y si elevas la mano, tal y como en la fotografía que expones arriba... quizás podrías convertir la mano en el propio Sol, y a partir de ahí comenzar una nueva obra donde el Sol es la mano... ¿qué te parece?</w:t>
        </w:r>
      </w:ins>
    </w:p>
    <w:p w:rsidR="00B64466" w:rsidRPr="00B64466" w:rsidRDefault="00B64466" w:rsidP="00B64466">
      <w:pPr>
        <w:spacing w:after="0" w:line="240" w:lineRule="auto"/>
        <w:rPr>
          <w:rFonts w:ascii="Times New Roman" w:eastAsia="Times New Roman" w:hAnsi="Times New Roman" w:cs="Times New Roman"/>
          <w:sz w:val="24"/>
          <w:szCs w:val="24"/>
          <w:lang w:eastAsia="es-ES"/>
        </w:rPr>
      </w:pPr>
    </w:p>
    <w:p w:rsidR="00B64466" w:rsidRPr="00B64466" w:rsidRDefault="00B64466" w:rsidP="00B64466">
      <w:pPr>
        <w:spacing w:after="0"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noProof/>
          <w:sz w:val="24"/>
          <w:szCs w:val="24"/>
          <w:lang w:eastAsia="es-ES"/>
        </w:rPr>
        <w:drawing>
          <wp:inline distT="0" distB="0" distL="0" distR="0">
            <wp:extent cx="152400" cy="152400"/>
            <wp:effectExtent l="0" t="0" r="0" b="0"/>
            <wp:docPr id="59" name="Imagen 59" descr="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pag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B64466" w:rsidRPr="00B64466" w:rsidRDefault="00B64466" w:rsidP="00B64466">
      <w:pPr>
        <w:spacing w:after="0" w:line="240" w:lineRule="auto"/>
        <w:rPr>
          <w:rFonts w:ascii="Times New Roman" w:eastAsia="Times New Roman" w:hAnsi="Times New Roman" w:cs="Times New Roman"/>
          <w:sz w:val="24"/>
          <w:szCs w:val="24"/>
          <w:lang w:eastAsia="es-ES"/>
        </w:rPr>
      </w:pPr>
      <w:hyperlink r:id="rId14" w:history="1">
        <w:r w:rsidRPr="00B64466">
          <w:rPr>
            <w:rFonts w:ascii="Times New Roman" w:eastAsia="Times New Roman" w:hAnsi="Times New Roman" w:cs="Times New Roman"/>
            <w:b/>
            <w:bCs/>
            <w:color w:val="0000FF"/>
            <w:sz w:val="24"/>
            <w:szCs w:val="24"/>
            <w:u w:val="single"/>
            <w:lang w:eastAsia="es-ES"/>
          </w:rPr>
          <w:t>GONZÁLEZ, CRISTINA</w:t>
        </w:r>
      </w:hyperlink>
      <w:r w:rsidRPr="00B64466">
        <w:rPr>
          <w:rFonts w:ascii="Times New Roman" w:eastAsia="Times New Roman" w:hAnsi="Times New Roman" w:cs="Times New Roman"/>
          <w:sz w:val="24"/>
          <w:szCs w:val="24"/>
          <w:lang w:eastAsia="es-ES"/>
        </w:rPr>
        <w:t xml:space="preserve"> </w:t>
      </w:r>
      <w:proofErr w:type="spellStart"/>
      <w:proofErr w:type="gramStart"/>
      <w:r w:rsidRPr="00B64466">
        <w:rPr>
          <w:rFonts w:ascii="Times New Roman" w:eastAsia="Times New Roman" w:hAnsi="Times New Roman" w:cs="Times New Roman"/>
          <w:sz w:val="24"/>
          <w:szCs w:val="24"/>
          <w:lang w:eastAsia="es-ES"/>
        </w:rPr>
        <w:t>edited</w:t>
      </w:r>
      <w:proofErr w:type="spellEnd"/>
      <w:r w:rsidRPr="00B64466">
        <w:rPr>
          <w:rFonts w:ascii="Times New Roman" w:eastAsia="Times New Roman" w:hAnsi="Times New Roman" w:cs="Times New Roman"/>
          <w:sz w:val="24"/>
          <w:szCs w:val="24"/>
          <w:lang w:eastAsia="es-ES"/>
        </w:rPr>
        <w:t xml:space="preserve"> ...</w:t>
      </w:r>
      <w:proofErr w:type="gramEnd"/>
      <w:r w:rsidRPr="00B64466">
        <w:rPr>
          <w:rFonts w:ascii="Times New Roman" w:eastAsia="Times New Roman" w:hAnsi="Times New Roman" w:cs="Times New Roman"/>
          <w:sz w:val="24"/>
          <w:szCs w:val="24"/>
          <w:lang w:eastAsia="es-ES"/>
        </w:rPr>
        <w:t xml:space="preserve"> Tras cortar la bola de </w:t>
      </w:r>
      <w:proofErr w:type="spellStart"/>
      <w:r w:rsidRPr="00B64466">
        <w:rPr>
          <w:rFonts w:ascii="Times New Roman" w:eastAsia="Times New Roman" w:hAnsi="Times New Roman" w:cs="Times New Roman"/>
          <w:sz w:val="24"/>
          <w:szCs w:val="24"/>
          <w:lang w:eastAsia="es-ES"/>
        </w:rPr>
        <w:t>porexpan</w:t>
      </w:r>
      <w:proofErr w:type="spellEnd"/>
      <w:r w:rsidRPr="00B64466">
        <w:rPr>
          <w:rFonts w:ascii="Times New Roman" w:eastAsia="Times New Roman" w:hAnsi="Times New Roman" w:cs="Times New Roman"/>
          <w:sz w:val="24"/>
          <w:szCs w:val="24"/>
          <w:lang w:eastAsia="es-ES"/>
        </w:rPr>
        <w:t xml:space="preserve"> y darle color, continuo fundiendo los colores. {20120518_21... </w:t>
      </w:r>
    </w:p>
    <w:p w:rsidR="00B64466" w:rsidRPr="00B64466" w:rsidRDefault="00B64466" w:rsidP="00B64466">
      <w:pPr>
        <w:spacing w:after="0"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noProof/>
          <w:color w:val="0000FF"/>
          <w:sz w:val="24"/>
          <w:szCs w:val="24"/>
          <w:lang w:eastAsia="es-ES"/>
        </w:rPr>
        <w:drawing>
          <wp:inline distT="0" distB="0" distL="0" distR="0">
            <wp:extent cx="152400" cy="152400"/>
            <wp:effectExtent l="0" t="0" r="0" b="0"/>
            <wp:docPr id="58" name="Imagen 58" descr="GONZALEZ_SARA">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GONZALEZ_SARA">
                      <a:hlinkClick r:id="rId13"/>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15" w:history="1">
        <w:r w:rsidRPr="00B64466">
          <w:rPr>
            <w:rFonts w:ascii="Times New Roman" w:eastAsia="Times New Roman" w:hAnsi="Times New Roman" w:cs="Times New Roman"/>
            <w:color w:val="0000FF"/>
            <w:sz w:val="24"/>
            <w:szCs w:val="24"/>
            <w:u w:val="single"/>
            <w:lang w:eastAsia="es-ES"/>
          </w:rPr>
          <w:t>GONZALEZ_SARA</w:t>
        </w:r>
      </w:hyperlink>
    </w:p>
    <w:p w:rsidR="00B64466" w:rsidRDefault="00B64466" w:rsidP="00B64466">
      <w:pPr>
        <w:spacing w:after="0" w:line="240" w:lineRule="auto"/>
        <w:rPr>
          <w:rFonts w:ascii="Times New Roman" w:eastAsia="Times New Roman" w:hAnsi="Times New Roman" w:cs="Times New Roman"/>
          <w:sz w:val="24"/>
          <w:szCs w:val="24"/>
          <w:lang w:eastAsia="es-ES"/>
        </w:rPr>
      </w:pPr>
      <w:r w:rsidRPr="00B64466">
        <w:rPr>
          <w:rFonts w:ascii="Times New Roman" w:eastAsia="Times New Roman" w:hAnsi="Times New Roman" w:cs="Times New Roman"/>
          <w:sz w:val="24"/>
          <w:szCs w:val="24"/>
          <w:lang w:eastAsia="es-ES"/>
        </w:rPr>
        <w:t>11:27 am</w:t>
      </w:r>
    </w:p>
    <w:p w:rsidR="00B64466" w:rsidRPr="00B64466" w:rsidRDefault="00B64466" w:rsidP="00B64466">
      <w:pPr>
        <w:spacing w:after="0" w:line="240" w:lineRule="auto"/>
        <w:rPr>
          <w:rFonts w:ascii="Times New Roman" w:eastAsia="Times New Roman" w:hAnsi="Times New Roman" w:cs="Times New Roman"/>
          <w:sz w:val="24"/>
          <w:szCs w:val="24"/>
          <w:lang w:eastAsia="es-ES"/>
        </w:rPr>
      </w:pPr>
      <w:ins w:id="3" w:author="Unknown">
        <w:r w:rsidRPr="00B64466">
          <w:rPr>
            <w:rFonts w:ascii="Times New Roman" w:eastAsia="Times New Roman" w:hAnsi="Times New Roman" w:cs="Times New Roman"/>
            <w:sz w:val="24"/>
            <w:szCs w:val="24"/>
            <w:lang w:eastAsia="es-ES"/>
          </w:rPr>
          <w:br/>
          <w:t xml:space="preserve">Sara </w:t>
        </w:r>
        <w:proofErr w:type="spellStart"/>
        <w:r w:rsidRPr="00B64466">
          <w:rPr>
            <w:rFonts w:ascii="Times New Roman" w:eastAsia="Times New Roman" w:hAnsi="Times New Roman" w:cs="Times New Roman"/>
            <w:sz w:val="24"/>
            <w:szCs w:val="24"/>
            <w:lang w:eastAsia="es-ES"/>
          </w:rPr>
          <w:t>Urbón</w:t>
        </w:r>
        <w:proofErr w:type="spellEnd"/>
        <w:r w:rsidRPr="00B64466">
          <w:rPr>
            <w:rFonts w:ascii="Times New Roman" w:eastAsia="Times New Roman" w:hAnsi="Times New Roman" w:cs="Times New Roman"/>
            <w:sz w:val="24"/>
            <w:szCs w:val="24"/>
            <w:lang w:eastAsia="es-ES"/>
          </w:rPr>
          <w:t>: ¡¡</w:t>
        </w:r>
        <w:proofErr w:type="spellStart"/>
        <w:r w:rsidRPr="00B64466">
          <w:rPr>
            <w:rFonts w:ascii="Times New Roman" w:eastAsia="Times New Roman" w:hAnsi="Times New Roman" w:cs="Times New Roman"/>
            <w:sz w:val="24"/>
            <w:szCs w:val="24"/>
            <w:lang w:eastAsia="es-ES"/>
          </w:rPr>
          <w:t>Aaaaah</w:t>
        </w:r>
        <w:proofErr w:type="spellEnd"/>
        <w:r w:rsidRPr="00B64466">
          <w:rPr>
            <w:rFonts w:ascii="Times New Roman" w:eastAsia="Times New Roman" w:hAnsi="Times New Roman" w:cs="Times New Roman"/>
            <w:sz w:val="24"/>
            <w:szCs w:val="24"/>
            <w:lang w:eastAsia="es-ES"/>
          </w:rPr>
          <w:t>!! Claro</w:t>
        </w:r>
        <w:proofErr w:type="gramStart"/>
        <w:r w:rsidRPr="00B64466">
          <w:rPr>
            <w:rFonts w:ascii="Times New Roman" w:eastAsia="Times New Roman" w:hAnsi="Times New Roman" w:cs="Times New Roman"/>
            <w:sz w:val="24"/>
            <w:szCs w:val="24"/>
            <w:lang w:eastAsia="es-ES"/>
          </w:rPr>
          <w:t>!!!</w:t>
        </w:r>
        <w:proofErr w:type="gramEnd"/>
        <w:r w:rsidRPr="00B64466">
          <w:rPr>
            <w:rFonts w:ascii="Times New Roman" w:eastAsia="Times New Roman" w:hAnsi="Times New Roman" w:cs="Times New Roman"/>
            <w:sz w:val="24"/>
            <w:szCs w:val="24"/>
            <w:lang w:eastAsia="es-ES"/>
          </w:rPr>
          <w:t xml:space="preserve"> </w:t>
        </w:r>
        <w:proofErr w:type="gramStart"/>
        <w:r w:rsidRPr="00B64466">
          <w:rPr>
            <w:rFonts w:ascii="Times New Roman" w:eastAsia="Times New Roman" w:hAnsi="Times New Roman" w:cs="Times New Roman"/>
            <w:sz w:val="24"/>
            <w:szCs w:val="24"/>
            <w:lang w:eastAsia="es-ES"/>
          </w:rPr>
          <w:t>con</w:t>
        </w:r>
        <w:proofErr w:type="gramEnd"/>
        <w:r w:rsidRPr="00B64466">
          <w:rPr>
            <w:rFonts w:ascii="Times New Roman" w:eastAsia="Times New Roman" w:hAnsi="Times New Roman" w:cs="Times New Roman"/>
            <w:sz w:val="24"/>
            <w:szCs w:val="24"/>
            <w:lang w:eastAsia="es-ES"/>
          </w:rPr>
          <w:t xml:space="preserve"> la plancha! :) Hola Cristina</w:t>
        </w:r>
        <w:proofErr w:type="gramStart"/>
        <w:r w:rsidRPr="00B64466">
          <w:rPr>
            <w:rFonts w:ascii="Times New Roman" w:eastAsia="Times New Roman" w:hAnsi="Times New Roman" w:cs="Times New Roman"/>
            <w:sz w:val="24"/>
            <w:szCs w:val="24"/>
            <w:lang w:eastAsia="es-ES"/>
          </w:rPr>
          <w:t>!</w:t>
        </w:r>
        <w:proofErr w:type="gramEnd"/>
        <w:r w:rsidRPr="00B64466">
          <w:rPr>
            <w:rFonts w:ascii="Times New Roman" w:eastAsia="Times New Roman" w:hAnsi="Times New Roman" w:cs="Times New Roman"/>
            <w:sz w:val="24"/>
            <w:szCs w:val="24"/>
            <w:lang w:eastAsia="es-ES"/>
          </w:rPr>
          <w:t xml:space="preserve"> me encanta tu obra y, si te has pasado por mi espacio alguna vez, lo comprenderás </w:t>
        </w:r>
        <w:proofErr w:type="spellStart"/>
        <w:r w:rsidRPr="00B64466">
          <w:rPr>
            <w:rFonts w:ascii="Times New Roman" w:eastAsia="Times New Roman" w:hAnsi="Times New Roman" w:cs="Times New Roman"/>
            <w:sz w:val="24"/>
            <w:szCs w:val="24"/>
            <w:lang w:eastAsia="es-ES"/>
          </w:rPr>
          <w:t>jaja</w:t>
        </w:r>
        <w:proofErr w:type="spellEnd"/>
        <w:r w:rsidRPr="00B64466">
          <w:rPr>
            <w:rFonts w:ascii="Times New Roman" w:eastAsia="Times New Roman" w:hAnsi="Times New Roman" w:cs="Times New Roman"/>
            <w:sz w:val="24"/>
            <w:szCs w:val="24"/>
            <w:lang w:eastAsia="es-ES"/>
          </w:rPr>
          <w:t xml:space="preserve">. En su día me planteé trabajar con ceras derretidas pero no se me ocurría cómo derretirlas </w:t>
        </w:r>
        <w:proofErr w:type="spellStart"/>
        <w:r w:rsidRPr="00B64466">
          <w:rPr>
            <w:rFonts w:ascii="Times New Roman" w:eastAsia="Times New Roman" w:hAnsi="Times New Roman" w:cs="Times New Roman"/>
            <w:sz w:val="24"/>
            <w:szCs w:val="24"/>
            <w:lang w:eastAsia="es-ES"/>
          </w:rPr>
          <w:t>jaja</w:t>
        </w:r>
        <w:proofErr w:type="spellEnd"/>
        <w:r w:rsidRPr="00B64466">
          <w:rPr>
            <w:rFonts w:ascii="Times New Roman" w:eastAsia="Times New Roman" w:hAnsi="Times New Roman" w:cs="Times New Roman"/>
            <w:sz w:val="24"/>
            <w:szCs w:val="24"/>
            <w:lang w:eastAsia="es-ES"/>
          </w:rPr>
          <w:t xml:space="preserve">. En realidad no tenía el mismo planteamiento que tú pero seguramente esta idea de la plancha me hubiera servido muchísimo :) </w:t>
        </w:r>
        <w:r w:rsidRPr="00B64466">
          <w:rPr>
            <w:rFonts w:ascii="Times New Roman" w:eastAsia="Times New Roman" w:hAnsi="Times New Roman" w:cs="Times New Roman"/>
            <w:sz w:val="24"/>
            <w:szCs w:val="24"/>
            <w:lang w:eastAsia="es-ES"/>
          </w:rPr>
          <w:br/>
          <w:t xml:space="preserve">En cuanto a tu obra: me gusta mucho </w:t>
        </w:r>
        <w:proofErr w:type="spellStart"/>
        <w:r w:rsidRPr="00B64466">
          <w:rPr>
            <w:rFonts w:ascii="Times New Roman" w:eastAsia="Times New Roman" w:hAnsi="Times New Roman" w:cs="Times New Roman"/>
            <w:sz w:val="24"/>
            <w:szCs w:val="24"/>
            <w:lang w:eastAsia="es-ES"/>
          </w:rPr>
          <w:t>mucho</w:t>
        </w:r>
        <w:proofErr w:type="spellEnd"/>
        <w:r w:rsidRPr="00B64466">
          <w:rPr>
            <w:rFonts w:ascii="Times New Roman" w:eastAsia="Times New Roman" w:hAnsi="Times New Roman" w:cs="Times New Roman"/>
            <w:sz w:val="24"/>
            <w:szCs w:val="24"/>
            <w:lang w:eastAsia="es-ES"/>
          </w:rPr>
          <w:t xml:space="preserve"> la idea y sobre todo cómo estás dando forma a las ceras derretidas. No sé cómo ha podido pasar pero nunca me había metido en tu espacio y es una pena</w:t>
        </w:r>
        <w:proofErr w:type="gramStart"/>
        <w:r w:rsidRPr="00B64466">
          <w:rPr>
            <w:rFonts w:ascii="Times New Roman" w:eastAsia="Times New Roman" w:hAnsi="Times New Roman" w:cs="Times New Roman"/>
            <w:sz w:val="24"/>
            <w:szCs w:val="24"/>
            <w:lang w:eastAsia="es-ES"/>
          </w:rPr>
          <w:t>!</w:t>
        </w:r>
        <w:proofErr w:type="gramEnd"/>
        <w:r w:rsidRPr="00B64466">
          <w:rPr>
            <w:rFonts w:ascii="Times New Roman" w:eastAsia="Times New Roman" w:hAnsi="Times New Roman" w:cs="Times New Roman"/>
            <w:sz w:val="24"/>
            <w:szCs w:val="24"/>
            <w:lang w:eastAsia="es-ES"/>
          </w:rPr>
          <w:t xml:space="preserve"> pero ahora que lo veo, te felicito :)</w:t>
        </w:r>
      </w:ins>
    </w:p>
    <w:p w:rsidR="00B64466" w:rsidRPr="00B64466" w:rsidRDefault="00B64466" w:rsidP="00B64466">
      <w:pPr>
        <w:spacing w:after="0" w:line="240" w:lineRule="auto"/>
        <w:rPr>
          <w:rFonts w:ascii="Times New Roman" w:eastAsia="Times New Roman" w:hAnsi="Times New Roman" w:cs="Times New Roman"/>
          <w:sz w:val="24"/>
          <w:szCs w:val="24"/>
          <w:lang w:eastAsia="es-ES"/>
        </w:rPr>
      </w:pPr>
    </w:p>
    <w:p w:rsidR="00B64466" w:rsidRPr="00B64466" w:rsidRDefault="00B64466" w:rsidP="00B64466">
      <w:pPr>
        <w:spacing w:after="0"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noProof/>
          <w:sz w:val="24"/>
          <w:szCs w:val="24"/>
          <w:lang w:eastAsia="es-ES"/>
        </w:rPr>
        <w:drawing>
          <wp:inline distT="0" distB="0" distL="0" distR="0">
            <wp:extent cx="152400" cy="152400"/>
            <wp:effectExtent l="0" t="0" r="0" b="0"/>
            <wp:docPr id="57" name="Imagen 57" descr="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pag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B64466" w:rsidRPr="00B64466" w:rsidRDefault="00B64466" w:rsidP="00B64466">
      <w:pPr>
        <w:spacing w:after="0" w:line="240" w:lineRule="auto"/>
        <w:rPr>
          <w:rFonts w:ascii="Times New Roman" w:eastAsia="Times New Roman" w:hAnsi="Times New Roman" w:cs="Times New Roman"/>
          <w:sz w:val="24"/>
          <w:szCs w:val="24"/>
          <w:lang w:eastAsia="es-ES"/>
        </w:rPr>
      </w:pPr>
    </w:p>
    <w:p w:rsidR="00B64466" w:rsidRPr="00B64466" w:rsidRDefault="00B64466" w:rsidP="00B64466">
      <w:pPr>
        <w:spacing w:after="0" w:line="240" w:lineRule="auto"/>
        <w:rPr>
          <w:rFonts w:ascii="Times New Roman" w:eastAsia="Times New Roman" w:hAnsi="Times New Roman" w:cs="Times New Roman"/>
          <w:sz w:val="24"/>
          <w:szCs w:val="24"/>
          <w:lang w:eastAsia="es-ES"/>
        </w:rPr>
      </w:pPr>
      <w:hyperlink r:id="rId16" w:history="1">
        <w:r w:rsidRPr="00B64466">
          <w:rPr>
            <w:rFonts w:ascii="Times New Roman" w:eastAsia="Times New Roman" w:hAnsi="Times New Roman" w:cs="Times New Roman"/>
            <w:b/>
            <w:bCs/>
            <w:color w:val="0000FF"/>
            <w:sz w:val="24"/>
            <w:szCs w:val="24"/>
            <w:u w:val="single"/>
            <w:lang w:eastAsia="es-ES"/>
          </w:rPr>
          <w:t>EXPOSICIÓN DE OBRAS</w:t>
        </w:r>
      </w:hyperlink>
      <w:r w:rsidRPr="00B64466">
        <w:rPr>
          <w:rFonts w:ascii="Times New Roman" w:eastAsia="Times New Roman" w:hAnsi="Times New Roman" w:cs="Times New Roman"/>
          <w:sz w:val="24"/>
          <w:szCs w:val="24"/>
          <w:lang w:eastAsia="es-ES"/>
        </w:rPr>
        <w:t xml:space="preserve"> </w:t>
      </w:r>
      <w:proofErr w:type="spellStart"/>
      <w:proofErr w:type="gramStart"/>
      <w:r w:rsidRPr="00B64466">
        <w:rPr>
          <w:rFonts w:ascii="Times New Roman" w:eastAsia="Times New Roman" w:hAnsi="Times New Roman" w:cs="Times New Roman"/>
          <w:sz w:val="24"/>
          <w:szCs w:val="24"/>
          <w:lang w:eastAsia="es-ES"/>
        </w:rPr>
        <w:t>edited</w:t>
      </w:r>
      <w:proofErr w:type="spellEnd"/>
      <w:r w:rsidRPr="00B64466">
        <w:rPr>
          <w:rFonts w:ascii="Times New Roman" w:eastAsia="Times New Roman" w:hAnsi="Times New Roman" w:cs="Times New Roman"/>
          <w:sz w:val="24"/>
          <w:szCs w:val="24"/>
          <w:lang w:eastAsia="es-ES"/>
        </w:rPr>
        <w:t xml:space="preserve"> ...</w:t>
      </w:r>
      <w:proofErr w:type="gramEnd"/>
      <w:r w:rsidRPr="00B64466">
        <w:rPr>
          <w:rFonts w:ascii="Times New Roman" w:eastAsia="Times New Roman" w:hAnsi="Times New Roman" w:cs="Times New Roman"/>
          <w:sz w:val="24"/>
          <w:szCs w:val="24"/>
          <w:lang w:eastAsia="es-ES"/>
        </w:rPr>
        <w:t xml:space="preserve"> http://dl.dropbox.com/u/40398563/final.m4v PÉREZ,MROSA: GGGUAAAAU Andrea que </w:t>
      </w:r>
      <w:proofErr w:type="spellStart"/>
      <w:r w:rsidRPr="00B64466">
        <w:rPr>
          <w:rFonts w:ascii="Times New Roman" w:eastAsia="Times New Roman" w:hAnsi="Times New Roman" w:cs="Times New Roman"/>
          <w:sz w:val="24"/>
          <w:szCs w:val="24"/>
          <w:lang w:eastAsia="es-ES"/>
        </w:rPr>
        <w:t>chuli</w:t>
      </w:r>
      <w:proofErr w:type="spellEnd"/>
      <w:r w:rsidRPr="00B64466">
        <w:rPr>
          <w:rFonts w:ascii="Times New Roman" w:eastAsia="Times New Roman" w:hAnsi="Times New Roman" w:cs="Times New Roman"/>
          <w:sz w:val="24"/>
          <w:szCs w:val="24"/>
          <w:lang w:eastAsia="es-ES"/>
        </w:rPr>
        <w:t xml:space="preserve"> te ha </w:t>
      </w:r>
      <w:proofErr w:type="spellStart"/>
      <w:r w:rsidRPr="00B64466">
        <w:rPr>
          <w:rFonts w:ascii="Times New Roman" w:eastAsia="Times New Roman" w:hAnsi="Times New Roman" w:cs="Times New Roman"/>
          <w:sz w:val="24"/>
          <w:szCs w:val="24"/>
          <w:lang w:eastAsia="es-ES"/>
        </w:rPr>
        <w:t>qu</w:t>
      </w:r>
      <w:proofErr w:type="spellEnd"/>
      <w:r w:rsidRPr="00B64466">
        <w:rPr>
          <w:rFonts w:ascii="Times New Roman" w:eastAsia="Times New Roman" w:hAnsi="Times New Roman" w:cs="Times New Roman"/>
          <w:sz w:val="24"/>
          <w:szCs w:val="24"/>
          <w:lang w:eastAsia="es-ES"/>
        </w:rPr>
        <w:t xml:space="preserve">... </w:t>
      </w:r>
    </w:p>
    <w:p w:rsidR="00B64466" w:rsidRPr="00B64466" w:rsidRDefault="00B64466" w:rsidP="00B64466">
      <w:pPr>
        <w:spacing w:after="0" w:line="240" w:lineRule="auto"/>
        <w:rPr>
          <w:rFonts w:ascii="Times New Roman" w:eastAsia="Times New Roman" w:hAnsi="Times New Roman" w:cs="Times New Roman"/>
          <w:sz w:val="24"/>
          <w:szCs w:val="24"/>
          <w:lang w:val="en-US" w:eastAsia="es-ES"/>
        </w:rPr>
      </w:pPr>
      <w:r>
        <w:rPr>
          <w:rFonts w:ascii="Times New Roman" w:eastAsia="Times New Roman" w:hAnsi="Times New Roman" w:cs="Times New Roman"/>
          <w:noProof/>
          <w:color w:val="0000FF"/>
          <w:sz w:val="24"/>
          <w:szCs w:val="24"/>
          <w:lang w:eastAsia="es-ES"/>
        </w:rPr>
        <w:drawing>
          <wp:inline distT="0" distB="0" distL="0" distR="0">
            <wp:extent cx="152400" cy="152400"/>
            <wp:effectExtent l="0" t="0" r="0" b="0"/>
            <wp:docPr id="54" name="Imagen 54" descr="GONZALEZ_SARA">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GONZALEZ_SARA">
                      <a:hlinkClick r:id="rId13"/>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17" w:history="1">
        <w:r w:rsidRPr="00B64466">
          <w:rPr>
            <w:rFonts w:ascii="Times New Roman" w:eastAsia="Times New Roman" w:hAnsi="Times New Roman" w:cs="Times New Roman"/>
            <w:color w:val="0000FF"/>
            <w:sz w:val="24"/>
            <w:szCs w:val="24"/>
            <w:u w:val="single"/>
            <w:lang w:val="en-US" w:eastAsia="es-ES"/>
          </w:rPr>
          <w:t>GONZALEZ_SARA</w:t>
        </w:r>
      </w:hyperlink>
    </w:p>
    <w:p w:rsidR="00B64466" w:rsidRDefault="00B64466" w:rsidP="00B64466">
      <w:pPr>
        <w:spacing w:after="0" w:line="240" w:lineRule="auto"/>
        <w:rPr>
          <w:rFonts w:ascii="Times New Roman" w:eastAsia="Times New Roman" w:hAnsi="Times New Roman" w:cs="Times New Roman"/>
          <w:sz w:val="24"/>
          <w:szCs w:val="24"/>
          <w:lang w:val="en-US" w:eastAsia="es-ES"/>
        </w:rPr>
      </w:pPr>
      <w:r w:rsidRPr="00B64466">
        <w:rPr>
          <w:rFonts w:ascii="Times New Roman" w:eastAsia="Times New Roman" w:hAnsi="Times New Roman" w:cs="Times New Roman"/>
          <w:sz w:val="24"/>
          <w:szCs w:val="24"/>
          <w:lang w:val="en-US" w:eastAsia="es-ES"/>
        </w:rPr>
        <w:t>9:38 am</w:t>
      </w:r>
    </w:p>
    <w:p w:rsidR="00B64466" w:rsidRPr="00B64466" w:rsidRDefault="00B64466" w:rsidP="00B64466">
      <w:pPr>
        <w:spacing w:after="0" w:line="240" w:lineRule="auto"/>
        <w:rPr>
          <w:rFonts w:ascii="Times New Roman" w:eastAsia="Times New Roman" w:hAnsi="Times New Roman" w:cs="Times New Roman"/>
          <w:sz w:val="24"/>
          <w:szCs w:val="24"/>
          <w:lang w:val="en-US" w:eastAsia="es-ES"/>
        </w:rPr>
      </w:pPr>
    </w:p>
    <w:p w:rsidR="00B64466" w:rsidRPr="00B64466" w:rsidRDefault="00B64466" w:rsidP="00B64466">
      <w:pPr>
        <w:spacing w:after="0" w:line="240" w:lineRule="auto"/>
        <w:ind w:left="360"/>
        <w:rPr>
          <w:rFonts w:ascii="Times New Roman" w:eastAsia="Times New Roman" w:hAnsi="Times New Roman" w:cs="Times New Roman"/>
          <w:sz w:val="24"/>
          <w:szCs w:val="24"/>
          <w:lang w:eastAsia="es-ES"/>
        </w:rPr>
      </w:pPr>
      <w:ins w:id="4" w:author="Unknown">
        <w:r w:rsidRPr="00B64466">
          <w:rPr>
            <w:rFonts w:ascii="Times New Roman" w:eastAsia="Times New Roman" w:hAnsi="Times New Roman" w:cs="Times New Roman"/>
            <w:sz w:val="24"/>
            <w:szCs w:val="24"/>
            <w:lang w:eastAsia="es-ES"/>
          </w:rPr>
          <w:br/>
          <w:t xml:space="preserve">Sara </w:t>
        </w:r>
        <w:proofErr w:type="spellStart"/>
        <w:r w:rsidRPr="00B64466">
          <w:rPr>
            <w:rFonts w:ascii="Times New Roman" w:eastAsia="Times New Roman" w:hAnsi="Times New Roman" w:cs="Times New Roman"/>
            <w:sz w:val="24"/>
            <w:szCs w:val="24"/>
            <w:lang w:eastAsia="es-ES"/>
          </w:rPr>
          <w:t>Urbón</w:t>
        </w:r>
        <w:proofErr w:type="spellEnd"/>
        <w:r w:rsidRPr="00B64466">
          <w:rPr>
            <w:rFonts w:ascii="Times New Roman" w:eastAsia="Times New Roman" w:hAnsi="Times New Roman" w:cs="Times New Roman"/>
            <w:sz w:val="24"/>
            <w:szCs w:val="24"/>
            <w:lang w:eastAsia="es-ES"/>
          </w:rPr>
          <w:t>: Andrea, es genial tanto la obra como el pedazo de montaje que has hecho</w:t>
        </w:r>
        <w:proofErr w:type="gramStart"/>
        <w:r w:rsidRPr="00B64466">
          <w:rPr>
            <w:rFonts w:ascii="Times New Roman" w:eastAsia="Times New Roman" w:hAnsi="Times New Roman" w:cs="Times New Roman"/>
            <w:sz w:val="24"/>
            <w:szCs w:val="24"/>
            <w:lang w:eastAsia="es-ES"/>
          </w:rPr>
          <w:t>!</w:t>
        </w:r>
        <w:proofErr w:type="gramEnd"/>
        <w:r w:rsidRPr="00B64466">
          <w:rPr>
            <w:rFonts w:ascii="Times New Roman" w:eastAsia="Times New Roman" w:hAnsi="Times New Roman" w:cs="Times New Roman"/>
            <w:sz w:val="24"/>
            <w:szCs w:val="24"/>
            <w:lang w:eastAsia="es-ES"/>
          </w:rPr>
          <w:t xml:space="preserve"> Cuántas horas te ha llevado crear ese montaje</w:t>
        </w:r>
        <w:proofErr w:type="gramStart"/>
        <w:r w:rsidRPr="00B64466">
          <w:rPr>
            <w:rFonts w:ascii="Times New Roman" w:eastAsia="Times New Roman" w:hAnsi="Times New Roman" w:cs="Times New Roman"/>
            <w:sz w:val="24"/>
            <w:szCs w:val="24"/>
            <w:lang w:eastAsia="es-ES"/>
          </w:rPr>
          <w:t>??</w:t>
        </w:r>
        <w:proofErr w:type="gramEnd"/>
        <w:r w:rsidRPr="00B64466">
          <w:rPr>
            <w:rFonts w:ascii="Times New Roman" w:eastAsia="Times New Roman" w:hAnsi="Times New Roman" w:cs="Times New Roman"/>
            <w:sz w:val="24"/>
            <w:szCs w:val="24"/>
            <w:lang w:eastAsia="es-ES"/>
          </w:rPr>
          <w:t xml:space="preserve"> </w:t>
        </w:r>
        <w:proofErr w:type="spellStart"/>
        <w:proofErr w:type="gramStart"/>
        <w:r w:rsidRPr="00B64466">
          <w:rPr>
            <w:rFonts w:ascii="Times New Roman" w:eastAsia="Times New Roman" w:hAnsi="Times New Roman" w:cs="Times New Roman"/>
            <w:sz w:val="24"/>
            <w:szCs w:val="24"/>
            <w:lang w:eastAsia="es-ES"/>
          </w:rPr>
          <w:t>jaja</w:t>
        </w:r>
        <w:proofErr w:type="spellEnd"/>
        <w:proofErr w:type="gramEnd"/>
        <w:r w:rsidRPr="00B64466">
          <w:rPr>
            <w:rFonts w:ascii="Times New Roman" w:eastAsia="Times New Roman" w:hAnsi="Times New Roman" w:cs="Times New Roman"/>
            <w:sz w:val="24"/>
            <w:szCs w:val="24"/>
            <w:lang w:eastAsia="es-ES"/>
          </w:rPr>
          <w:t xml:space="preserve"> a mí por lo menos me ha requerido bastante tiempo el mío y la verdad es que me he quedado fascinada. La música muy idónea, muy bonita, muy a la par de las imágenes. Y la obra que has realizado tú (lo que has dibujado, pintado, etc.) me parece muy lograda. Enhorabuena</w:t>
        </w:r>
        <w:proofErr w:type="gramStart"/>
        <w:r w:rsidRPr="00B64466">
          <w:rPr>
            <w:rFonts w:ascii="Times New Roman" w:eastAsia="Times New Roman" w:hAnsi="Times New Roman" w:cs="Times New Roman"/>
            <w:sz w:val="24"/>
            <w:szCs w:val="24"/>
            <w:lang w:eastAsia="es-ES"/>
          </w:rPr>
          <w:t>!</w:t>
        </w:r>
        <w:proofErr w:type="gramEnd"/>
        <w:r w:rsidRPr="00B64466">
          <w:rPr>
            <w:rFonts w:ascii="Times New Roman" w:eastAsia="Times New Roman" w:hAnsi="Times New Roman" w:cs="Times New Roman"/>
            <w:sz w:val="24"/>
            <w:szCs w:val="24"/>
            <w:lang w:eastAsia="es-ES"/>
          </w:rPr>
          <w:t xml:space="preserve"> :)</w:t>
        </w:r>
      </w:ins>
      <w:r w:rsidRPr="00B64466">
        <w:rPr>
          <w:rFonts w:ascii="Times New Roman" w:eastAsia="Times New Roman" w:hAnsi="Times New Roman" w:cs="Times New Roman"/>
          <w:sz w:val="24"/>
          <w:szCs w:val="24"/>
          <w:lang w:eastAsia="es-ES"/>
        </w:rPr>
        <w:br/>
      </w:r>
      <w:r w:rsidRPr="00B64466">
        <w:rPr>
          <w:rFonts w:ascii="Times New Roman" w:eastAsia="Times New Roman" w:hAnsi="Times New Roman" w:cs="Times New Roman"/>
          <w:sz w:val="24"/>
          <w:szCs w:val="24"/>
          <w:lang w:eastAsia="es-ES"/>
        </w:rPr>
        <w:br/>
      </w:r>
      <w:ins w:id="5" w:author="Unknown">
        <w:r w:rsidRPr="00B64466">
          <w:rPr>
            <w:rFonts w:ascii="Times New Roman" w:eastAsia="Times New Roman" w:hAnsi="Times New Roman" w:cs="Times New Roman"/>
            <w:sz w:val="24"/>
            <w:szCs w:val="24"/>
            <w:lang w:eastAsia="es-ES"/>
          </w:rPr>
          <w:t xml:space="preserve">Sara </w:t>
        </w:r>
        <w:proofErr w:type="spellStart"/>
        <w:r w:rsidRPr="00B64466">
          <w:rPr>
            <w:rFonts w:ascii="Times New Roman" w:eastAsia="Times New Roman" w:hAnsi="Times New Roman" w:cs="Times New Roman"/>
            <w:sz w:val="24"/>
            <w:szCs w:val="24"/>
            <w:lang w:eastAsia="es-ES"/>
          </w:rPr>
          <w:t>Urbón</w:t>
        </w:r>
        <w:proofErr w:type="spellEnd"/>
        <w:r w:rsidRPr="00B64466">
          <w:rPr>
            <w:rFonts w:ascii="Times New Roman" w:eastAsia="Times New Roman" w:hAnsi="Times New Roman" w:cs="Times New Roman"/>
            <w:sz w:val="24"/>
            <w:szCs w:val="24"/>
            <w:lang w:eastAsia="es-ES"/>
          </w:rPr>
          <w:t>: Sheila, he de decir que me encanta tu obra. Al principio pensé: un coche</w:t>
        </w:r>
        <w:proofErr w:type="gramStart"/>
        <w:r w:rsidRPr="00B64466">
          <w:rPr>
            <w:rFonts w:ascii="Times New Roman" w:eastAsia="Times New Roman" w:hAnsi="Times New Roman" w:cs="Times New Roman"/>
            <w:sz w:val="24"/>
            <w:szCs w:val="24"/>
            <w:lang w:eastAsia="es-ES"/>
          </w:rPr>
          <w:t>?</w:t>
        </w:r>
        <w:proofErr w:type="gramEnd"/>
        <w:r w:rsidRPr="00B64466">
          <w:rPr>
            <w:rFonts w:ascii="Times New Roman" w:eastAsia="Times New Roman" w:hAnsi="Times New Roman" w:cs="Times New Roman"/>
            <w:sz w:val="24"/>
            <w:szCs w:val="24"/>
            <w:lang w:eastAsia="es-ES"/>
          </w:rPr>
          <w:t xml:space="preserve"> Pero luego mi mente hizo: CLICK! y miles de anocheceres se agolparon en mi mente, miles de escenas de películas famosas, de viajes por carretera nocturnos, de cines nocturnos en la calle...de escenas de amor, de escenas de soledad...etc. y en todas ellas: el Sol. Tan presente en todas nuestras vidas que no nos damos ni cuenta. ENHORABUENA :)</w:t>
        </w:r>
      </w:ins>
    </w:p>
    <w:p w:rsidR="00B64466" w:rsidRPr="00B64466" w:rsidRDefault="00B64466" w:rsidP="00B64466">
      <w:pPr>
        <w:pStyle w:val="Prrafodelista"/>
        <w:numPr>
          <w:ilvl w:val="0"/>
          <w:numId w:val="2"/>
        </w:numPr>
        <w:spacing w:after="0" w:line="240" w:lineRule="auto"/>
        <w:rPr>
          <w:rFonts w:ascii="Times New Roman" w:eastAsia="Times New Roman" w:hAnsi="Times New Roman" w:cs="Times New Roman"/>
          <w:sz w:val="24"/>
          <w:szCs w:val="24"/>
          <w:lang w:val="en-US" w:eastAsia="es-ES"/>
        </w:rPr>
      </w:pPr>
    </w:p>
    <w:p w:rsidR="00B64466" w:rsidRPr="00B64466" w:rsidRDefault="00B64466" w:rsidP="00B64466">
      <w:pPr>
        <w:spacing w:after="0" w:line="240" w:lineRule="auto"/>
        <w:rPr>
          <w:rFonts w:ascii="Times New Roman" w:eastAsia="Times New Roman" w:hAnsi="Times New Roman" w:cs="Times New Roman"/>
          <w:sz w:val="24"/>
          <w:szCs w:val="24"/>
          <w:lang w:eastAsia="es-ES"/>
        </w:rPr>
      </w:pPr>
      <w:hyperlink r:id="rId18" w:history="1">
        <w:r w:rsidRPr="00B64466">
          <w:rPr>
            <w:rFonts w:ascii="Times New Roman" w:eastAsia="Times New Roman" w:hAnsi="Times New Roman" w:cs="Times New Roman"/>
            <w:b/>
            <w:bCs/>
            <w:color w:val="0000FF"/>
            <w:sz w:val="24"/>
            <w:szCs w:val="24"/>
            <w:u w:val="single"/>
            <w:lang w:eastAsia="es-ES"/>
          </w:rPr>
          <w:t>EXPOSICIÓN DE OBRAS</w:t>
        </w:r>
      </w:hyperlink>
      <w:r w:rsidRPr="00B64466">
        <w:rPr>
          <w:rFonts w:ascii="Times New Roman" w:eastAsia="Times New Roman" w:hAnsi="Times New Roman" w:cs="Times New Roman"/>
          <w:sz w:val="24"/>
          <w:szCs w:val="24"/>
          <w:lang w:eastAsia="es-ES"/>
        </w:rPr>
        <w:t xml:space="preserve"> </w:t>
      </w:r>
      <w:proofErr w:type="spellStart"/>
      <w:proofErr w:type="gramStart"/>
      <w:r w:rsidRPr="00B64466">
        <w:rPr>
          <w:rFonts w:ascii="Times New Roman" w:eastAsia="Times New Roman" w:hAnsi="Times New Roman" w:cs="Times New Roman"/>
          <w:sz w:val="24"/>
          <w:szCs w:val="24"/>
          <w:lang w:eastAsia="es-ES"/>
        </w:rPr>
        <w:t>edited</w:t>
      </w:r>
      <w:proofErr w:type="spellEnd"/>
      <w:r w:rsidRPr="00B64466">
        <w:rPr>
          <w:rFonts w:ascii="Times New Roman" w:eastAsia="Times New Roman" w:hAnsi="Times New Roman" w:cs="Times New Roman"/>
          <w:sz w:val="24"/>
          <w:szCs w:val="24"/>
          <w:lang w:eastAsia="es-ES"/>
        </w:rPr>
        <w:t xml:space="preserve"> ...</w:t>
      </w:r>
      <w:proofErr w:type="gramEnd"/>
      <w:r w:rsidRPr="00B64466">
        <w:rPr>
          <w:rFonts w:ascii="Times New Roman" w:eastAsia="Times New Roman" w:hAnsi="Times New Roman" w:cs="Times New Roman"/>
          <w:sz w:val="24"/>
          <w:szCs w:val="24"/>
          <w:lang w:eastAsia="es-ES"/>
        </w:rPr>
        <w:t xml:space="preserve"> LA FUERZA DEL SOL EN TUS MANOS (El título es un homenaje al apoyo de las compañeras, </w:t>
      </w:r>
      <w:proofErr w:type="spellStart"/>
      <w:r w:rsidRPr="00B64466">
        <w:rPr>
          <w:rFonts w:ascii="Times New Roman" w:eastAsia="Times New Roman" w:hAnsi="Times New Roman" w:cs="Times New Roman"/>
          <w:sz w:val="24"/>
          <w:szCs w:val="24"/>
          <w:lang w:eastAsia="es-ES"/>
        </w:rPr>
        <w:t>jejej</w:t>
      </w:r>
      <w:proofErr w:type="spellEnd"/>
      <w:r w:rsidRPr="00B64466">
        <w:rPr>
          <w:rFonts w:ascii="Times New Roman" w:eastAsia="Times New Roman" w:hAnsi="Times New Roman" w:cs="Times New Roman"/>
          <w:sz w:val="24"/>
          <w:szCs w:val="24"/>
          <w:lang w:eastAsia="es-ES"/>
        </w:rPr>
        <w:t xml:space="preserve">.... </w:t>
      </w:r>
    </w:p>
    <w:p w:rsidR="00B64466" w:rsidRPr="00B64466" w:rsidRDefault="00B64466" w:rsidP="00B64466">
      <w:pPr>
        <w:spacing w:after="0" w:line="240" w:lineRule="auto"/>
        <w:rPr>
          <w:rFonts w:ascii="Times New Roman" w:eastAsia="Times New Roman" w:hAnsi="Times New Roman" w:cs="Times New Roman"/>
          <w:sz w:val="24"/>
          <w:szCs w:val="24"/>
          <w:lang w:val="en-US" w:eastAsia="es-ES"/>
        </w:rPr>
      </w:pPr>
      <w:r>
        <w:rPr>
          <w:rFonts w:ascii="Times New Roman" w:eastAsia="Times New Roman" w:hAnsi="Times New Roman" w:cs="Times New Roman"/>
          <w:noProof/>
          <w:color w:val="0000FF"/>
          <w:sz w:val="24"/>
          <w:szCs w:val="24"/>
          <w:lang w:eastAsia="es-ES"/>
        </w:rPr>
        <w:drawing>
          <wp:inline distT="0" distB="0" distL="0" distR="0">
            <wp:extent cx="152400" cy="152400"/>
            <wp:effectExtent l="0" t="0" r="0" b="0"/>
            <wp:docPr id="49" name="Imagen 49" descr="GONZALEZ_SARA">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GONZALEZ_SARA">
                      <a:hlinkClick r:id="rId13"/>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19" w:history="1">
        <w:r w:rsidRPr="00B64466">
          <w:rPr>
            <w:rFonts w:ascii="Times New Roman" w:eastAsia="Times New Roman" w:hAnsi="Times New Roman" w:cs="Times New Roman"/>
            <w:color w:val="0000FF"/>
            <w:sz w:val="24"/>
            <w:szCs w:val="24"/>
            <w:u w:val="single"/>
            <w:lang w:val="en-US" w:eastAsia="es-ES"/>
          </w:rPr>
          <w:t>GONZALEZ_SARA</w:t>
        </w:r>
      </w:hyperlink>
    </w:p>
    <w:p w:rsidR="00B64466" w:rsidRDefault="00B64466" w:rsidP="00B64466">
      <w:pPr>
        <w:spacing w:after="0" w:line="240" w:lineRule="auto"/>
        <w:rPr>
          <w:rFonts w:ascii="Times New Roman" w:eastAsia="Times New Roman" w:hAnsi="Times New Roman" w:cs="Times New Roman"/>
          <w:sz w:val="24"/>
          <w:szCs w:val="24"/>
          <w:lang w:val="en-US" w:eastAsia="es-ES"/>
        </w:rPr>
      </w:pPr>
      <w:r w:rsidRPr="00B64466">
        <w:rPr>
          <w:rFonts w:ascii="Times New Roman" w:eastAsia="Times New Roman" w:hAnsi="Times New Roman" w:cs="Times New Roman"/>
          <w:sz w:val="24"/>
          <w:szCs w:val="24"/>
          <w:lang w:val="en-US" w:eastAsia="es-ES"/>
        </w:rPr>
        <w:t>9:31 am</w:t>
      </w:r>
    </w:p>
    <w:p w:rsidR="00E2322F" w:rsidRPr="00E2322F" w:rsidRDefault="00E2322F" w:rsidP="00E2322F">
      <w:pPr>
        <w:spacing w:after="0" w:line="240" w:lineRule="auto"/>
        <w:rPr>
          <w:rFonts w:ascii="Times New Roman" w:eastAsia="Times New Roman" w:hAnsi="Times New Roman" w:cs="Times New Roman"/>
          <w:sz w:val="24"/>
          <w:szCs w:val="24"/>
          <w:lang w:eastAsia="es-ES"/>
        </w:rPr>
      </w:pPr>
    </w:p>
    <w:p w:rsidR="00E2322F" w:rsidRPr="00E2322F" w:rsidRDefault="00E2322F" w:rsidP="00E2322F">
      <w:pPr>
        <w:spacing w:after="0" w:line="240" w:lineRule="auto"/>
        <w:rPr>
          <w:rFonts w:ascii="Times New Roman" w:eastAsia="Times New Roman" w:hAnsi="Times New Roman" w:cs="Times New Roman"/>
          <w:sz w:val="24"/>
          <w:szCs w:val="24"/>
          <w:lang w:eastAsia="es-ES"/>
        </w:rPr>
      </w:pPr>
      <w:ins w:id="6" w:author="Unknown">
        <w:r w:rsidRPr="00E2322F">
          <w:rPr>
            <w:rFonts w:ascii="Times New Roman" w:eastAsia="Times New Roman" w:hAnsi="Times New Roman" w:cs="Times New Roman"/>
            <w:sz w:val="24"/>
            <w:szCs w:val="24"/>
            <w:lang w:eastAsia="es-ES"/>
          </w:rPr>
          <w:t>LA FUERZA DEL SOL EN TUS MANOS</w:t>
        </w:r>
        <w:r w:rsidRPr="00E2322F">
          <w:rPr>
            <w:rFonts w:ascii="Times New Roman" w:eastAsia="Times New Roman" w:hAnsi="Times New Roman" w:cs="Times New Roman"/>
            <w:sz w:val="24"/>
            <w:szCs w:val="24"/>
            <w:lang w:eastAsia="es-ES"/>
          </w:rPr>
          <w:br/>
        </w:r>
        <w:r w:rsidRPr="00E2322F">
          <w:rPr>
            <w:rFonts w:ascii="Times New Roman" w:eastAsia="Times New Roman" w:hAnsi="Times New Roman" w:cs="Times New Roman"/>
            <w:sz w:val="24"/>
            <w:szCs w:val="24"/>
            <w:lang w:eastAsia="es-ES"/>
          </w:rPr>
          <w:br/>
          <w:t xml:space="preserve">Sara </w:t>
        </w:r>
        <w:proofErr w:type="spellStart"/>
        <w:r w:rsidRPr="00E2322F">
          <w:rPr>
            <w:rFonts w:ascii="Times New Roman" w:eastAsia="Times New Roman" w:hAnsi="Times New Roman" w:cs="Times New Roman"/>
            <w:sz w:val="24"/>
            <w:szCs w:val="24"/>
            <w:lang w:eastAsia="es-ES"/>
          </w:rPr>
          <w:t>Urbón</w:t>
        </w:r>
        <w:proofErr w:type="spellEnd"/>
        <w:r w:rsidRPr="00E2322F">
          <w:rPr>
            <w:rFonts w:ascii="Times New Roman" w:eastAsia="Times New Roman" w:hAnsi="Times New Roman" w:cs="Times New Roman"/>
            <w:sz w:val="24"/>
            <w:szCs w:val="24"/>
            <w:lang w:eastAsia="es-ES"/>
          </w:rPr>
          <w:t>: Yolanda</w:t>
        </w:r>
        <w:proofErr w:type="gramStart"/>
        <w:r w:rsidRPr="00E2322F">
          <w:rPr>
            <w:rFonts w:ascii="Times New Roman" w:eastAsia="Times New Roman" w:hAnsi="Times New Roman" w:cs="Times New Roman"/>
            <w:sz w:val="24"/>
            <w:szCs w:val="24"/>
            <w:lang w:eastAsia="es-ES"/>
          </w:rPr>
          <w:t>!!!</w:t>
        </w:r>
        <w:proofErr w:type="gramEnd"/>
        <w:r w:rsidRPr="00E2322F">
          <w:rPr>
            <w:rFonts w:ascii="Times New Roman" w:eastAsia="Times New Roman" w:hAnsi="Times New Roman" w:cs="Times New Roman"/>
            <w:sz w:val="24"/>
            <w:szCs w:val="24"/>
            <w:lang w:eastAsia="es-ES"/>
          </w:rPr>
          <w:t xml:space="preserve"> </w:t>
        </w:r>
        <w:proofErr w:type="gramStart"/>
        <w:r w:rsidRPr="00E2322F">
          <w:rPr>
            <w:rFonts w:ascii="Times New Roman" w:eastAsia="Times New Roman" w:hAnsi="Times New Roman" w:cs="Times New Roman"/>
            <w:sz w:val="24"/>
            <w:szCs w:val="24"/>
            <w:lang w:eastAsia="es-ES"/>
          </w:rPr>
          <w:t>qué</w:t>
        </w:r>
        <w:proofErr w:type="gramEnd"/>
        <w:r w:rsidRPr="00E2322F">
          <w:rPr>
            <w:rFonts w:ascii="Times New Roman" w:eastAsia="Times New Roman" w:hAnsi="Times New Roman" w:cs="Times New Roman"/>
            <w:sz w:val="24"/>
            <w:szCs w:val="24"/>
            <w:lang w:eastAsia="es-ES"/>
          </w:rPr>
          <w:t xml:space="preserve"> bonito :) Muy muy muy chulo :) el veranito con las olas </w:t>
        </w:r>
        <w:proofErr w:type="spellStart"/>
        <w:r w:rsidRPr="00E2322F">
          <w:rPr>
            <w:rFonts w:ascii="Times New Roman" w:eastAsia="Times New Roman" w:hAnsi="Times New Roman" w:cs="Times New Roman"/>
            <w:sz w:val="24"/>
            <w:szCs w:val="24"/>
            <w:lang w:eastAsia="es-ES"/>
          </w:rPr>
          <w:t>ete</w:t>
        </w:r>
        <w:proofErr w:type="spellEnd"/>
        <w:r w:rsidRPr="00E2322F">
          <w:rPr>
            <w:rFonts w:ascii="Times New Roman" w:eastAsia="Times New Roman" w:hAnsi="Times New Roman" w:cs="Times New Roman"/>
            <w:sz w:val="24"/>
            <w:szCs w:val="24"/>
            <w:lang w:eastAsia="es-ES"/>
          </w:rPr>
          <w:t xml:space="preserve"> ha quedado genial </w:t>
        </w:r>
        <w:proofErr w:type="spellStart"/>
        <w:r w:rsidRPr="00E2322F">
          <w:rPr>
            <w:rFonts w:ascii="Times New Roman" w:eastAsia="Times New Roman" w:hAnsi="Times New Roman" w:cs="Times New Roman"/>
            <w:sz w:val="24"/>
            <w:szCs w:val="24"/>
            <w:lang w:eastAsia="es-ES"/>
          </w:rPr>
          <w:t>jeje</w:t>
        </w:r>
        <w:proofErr w:type="spellEnd"/>
        <w:r w:rsidRPr="00E2322F">
          <w:rPr>
            <w:rFonts w:ascii="Times New Roman" w:eastAsia="Times New Roman" w:hAnsi="Times New Roman" w:cs="Times New Roman"/>
            <w:sz w:val="24"/>
            <w:szCs w:val="24"/>
            <w:lang w:eastAsia="es-ES"/>
          </w:rPr>
          <w:t xml:space="preserve"> o quizá sea viento</w:t>
        </w:r>
        <w:proofErr w:type="gramStart"/>
        <w:r w:rsidRPr="00E2322F">
          <w:rPr>
            <w:rFonts w:ascii="Times New Roman" w:eastAsia="Times New Roman" w:hAnsi="Times New Roman" w:cs="Times New Roman"/>
            <w:sz w:val="24"/>
            <w:szCs w:val="24"/>
            <w:lang w:eastAsia="es-ES"/>
          </w:rPr>
          <w:t>???</w:t>
        </w:r>
        <w:proofErr w:type="gramEnd"/>
        <w:r w:rsidRPr="00E2322F">
          <w:rPr>
            <w:rFonts w:ascii="Times New Roman" w:eastAsia="Times New Roman" w:hAnsi="Times New Roman" w:cs="Times New Roman"/>
            <w:sz w:val="24"/>
            <w:szCs w:val="24"/>
            <w:lang w:eastAsia="es-ES"/>
          </w:rPr>
          <w:t xml:space="preserve"> Hm... Me gusta mucho, de veras. Enhorabuena por tu obra :)</w:t>
        </w:r>
      </w:ins>
    </w:p>
    <w:p w:rsidR="00E2322F" w:rsidRPr="00E2322F" w:rsidRDefault="00E2322F" w:rsidP="00B64466">
      <w:pPr>
        <w:spacing w:after="0" w:line="240" w:lineRule="auto"/>
        <w:rPr>
          <w:rFonts w:ascii="Times New Roman" w:eastAsia="Times New Roman" w:hAnsi="Times New Roman" w:cs="Times New Roman"/>
          <w:sz w:val="24"/>
          <w:szCs w:val="24"/>
          <w:lang w:eastAsia="es-ES"/>
        </w:rPr>
      </w:pPr>
    </w:p>
    <w:p w:rsidR="00E2322F" w:rsidRPr="00B64466" w:rsidRDefault="00E2322F" w:rsidP="00B64466">
      <w:pPr>
        <w:spacing w:after="0" w:line="240" w:lineRule="auto"/>
        <w:rPr>
          <w:rFonts w:ascii="Times New Roman" w:eastAsia="Times New Roman" w:hAnsi="Times New Roman" w:cs="Times New Roman"/>
          <w:sz w:val="24"/>
          <w:szCs w:val="24"/>
          <w:lang w:eastAsia="es-ES"/>
        </w:rPr>
      </w:pPr>
    </w:p>
    <w:p w:rsidR="00B64466" w:rsidRPr="00B64466" w:rsidRDefault="00B64466" w:rsidP="00B64466">
      <w:pPr>
        <w:spacing w:after="0" w:line="240" w:lineRule="auto"/>
        <w:rPr>
          <w:rFonts w:ascii="Times New Roman" w:eastAsia="Times New Roman" w:hAnsi="Times New Roman" w:cs="Times New Roman"/>
          <w:sz w:val="24"/>
          <w:szCs w:val="24"/>
          <w:lang w:val="en-US" w:eastAsia="es-ES"/>
        </w:rPr>
      </w:pPr>
      <w:r>
        <w:rPr>
          <w:rFonts w:ascii="Times New Roman" w:eastAsia="Times New Roman" w:hAnsi="Times New Roman" w:cs="Times New Roman"/>
          <w:noProof/>
          <w:sz w:val="24"/>
          <w:szCs w:val="24"/>
          <w:lang w:eastAsia="es-ES"/>
        </w:rPr>
        <w:drawing>
          <wp:inline distT="0" distB="0" distL="0" distR="0">
            <wp:extent cx="142875" cy="142875"/>
            <wp:effectExtent l="0" t="0" r="9525" b="9525"/>
            <wp:docPr id="48" name="Imagen 48" descr="tog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toggle"/>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B64466">
        <w:rPr>
          <w:rFonts w:ascii="Times New Roman" w:eastAsia="Times New Roman" w:hAnsi="Times New Roman" w:cs="Times New Roman"/>
          <w:sz w:val="24"/>
          <w:szCs w:val="24"/>
          <w:lang w:val="en-US" w:eastAsia="es-ES"/>
        </w:rPr>
        <w:t xml:space="preserve">Sunday, May 27 </w:t>
      </w:r>
    </w:p>
    <w:p w:rsidR="00B64466" w:rsidRPr="00B64466" w:rsidRDefault="00B64466" w:rsidP="00B64466">
      <w:pPr>
        <w:spacing w:after="0"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noProof/>
          <w:sz w:val="24"/>
          <w:szCs w:val="24"/>
          <w:lang w:eastAsia="es-ES"/>
        </w:rPr>
        <w:drawing>
          <wp:inline distT="0" distB="0" distL="0" distR="0">
            <wp:extent cx="152400" cy="152400"/>
            <wp:effectExtent l="0" t="0" r="0" b="0"/>
            <wp:docPr id="47" name="Imagen 47" descr="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pag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B64466" w:rsidRPr="00B64466" w:rsidRDefault="00B64466" w:rsidP="00B64466">
      <w:pPr>
        <w:spacing w:after="0" w:line="240" w:lineRule="auto"/>
        <w:rPr>
          <w:rFonts w:ascii="Times New Roman" w:eastAsia="Times New Roman" w:hAnsi="Times New Roman" w:cs="Times New Roman"/>
          <w:sz w:val="24"/>
          <w:szCs w:val="24"/>
          <w:lang w:eastAsia="es-ES"/>
        </w:rPr>
      </w:pPr>
      <w:hyperlink r:id="rId21" w:history="1">
        <w:r w:rsidRPr="00B64466">
          <w:rPr>
            <w:rFonts w:ascii="Times New Roman" w:eastAsia="Times New Roman" w:hAnsi="Times New Roman" w:cs="Times New Roman"/>
            <w:b/>
            <w:bCs/>
            <w:color w:val="0000FF"/>
            <w:sz w:val="24"/>
            <w:szCs w:val="24"/>
            <w:u w:val="single"/>
            <w:lang w:eastAsia="es-ES"/>
          </w:rPr>
          <w:t>FRACA VILLAR, PATRICIA</w:t>
        </w:r>
      </w:hyperlink>
      <w:r w:rsidRPr="00B64466">
        <w:rPr>
          <w:rFonts w:ascii="Times New Roman" w:eastAsia="Times New Roman" w:hAnsi="Times New Roman" w:cs="Times New Roman"/>
          <w:sz w:val="24"/>
          <w:szCs w:val="24"/>
          <w:lang w:eastAsia="es-ES"/>
        </w:rPr>
        <w:t xml:space="preserve"> </w:t>
      </w:r>
      <w:proofErr w:type="spellStart"/>
      <w:r w:rsidRPr="00B64466">
        <w:rPr>
          <w:rFonts w:ascii="Times New Roman" w:eastAsia="Times New Roman" w:hAnsi="Times New Roman" w:cs="Times New Roman"/>
          <w:sz w:val="24"/>
          <w:szCs w:val="24"/>
          <w:lang w:eastAsia="es-ES"/>
        </w:rPr>
        <w:t>edited</w:t>
      </w:r>
      <w:proofErr w:type="spellEnd"/>
      <w:r w:rsidRPr="00B64466">
        <w:rPr>
          <w:rFonts w:ascii="Times New Roman" w:eastAsia="Times New Roman" w:hAnsi="Times New Roman" w:cs="Times New Roman"/>
          <w:sz w:val="24"/>
          <w:szCs w:val="24"/>
          <w:lang w:eastAsia="es-ES"/>
        </w:rPr>
        <w:t xml:space="preserve"> ... </w:t>
      </w:r>
      <w:proofErr w:type="spellStart"/>
      <w:r w:rsidRPr="00B64466">
        <w:rPr>
          <w:rFonts w:ascii="Times New Roman" w:eastAsia="Times New Roman" w:hAnsi="Times New Roman" w:cs="Times New Roman"/>
          <w:sz w:val="24"/>
          <w:szCs w:val="24"/>
          <w:lang w:eastAsia="es-ES"/>
        </w:rPr>
        <w:t>Fióna</w:t>
      </w:r>
      <w:proofErr w:type="spellEnd"/>
      <w:r w:rsidRPr="00B64466">
        <w:rPr>
          <w:rFonts w:ascii="Times New Roman" w:eastAsia="Times New Roman" w:hAnsi="Times New Roman" w:cs="Times New Roman"/>
          <w:sz w:val="24"/>
          <w:szCs w:val="24"/>
          <w:lang w:eastAsia="es-ES"/>
        </w:rPr>
        <w:t xml:space="preserve"> Romero: Hola </w:t>
      </w:r>
      <w:proofErr w:type="spellStart"/>
      <w:r w:rsidRPr="00B64466">
        <w:rPr>
          <w:rFonts w:ascii="Times New Roman" w:eastAsia="Times New Roman" w:hAnsi="Times New Roman" w:cs="Times New Roman"/>
          <w:sz w:val="24"/>
          <w:szCs w:val="24"/>
          <w:lang w:eastAsia="es-ES"/>
        </w:rPr>
        <w:t>Patricia,¡qué</w:t>
      </w:r>
      <w:proofErr w:type="spellEnd"/>
      <w:r w:rsidRPr="00B64466">
        <w:rPr>
          <w:rFonts w:ascii="Times New Roman" w:eastAsia="Times New Roman" w:hAnsi="Times New Roman" w:cs="Times New Roman"/>
          <w:sz w:val="24"/>
          <w:szCs w:val="24"/>
          <w:lang w:eastAsia="es-ES"/>
        </w:rPr>
        <w:t xml:space="preserve"> chulo tu universo iluminado con el </w:t>
      </w:r>
      <w:proofErr w:type="spellStart"/>
      <w:r w:rsidRPr="00B64466">
        <w:rPr>
          <w:rFonts w:ascii="Times New Roman" w:eastAsia="Times New Roman" w:hAnsi="Times New Roman" w:cs="Times New Roman"/>
          <w:sz w:val="24"/>
          <w:szCs w:val="24"/>
          <w:lang w:eastAsia="es-ES"/>
        </w:rPr>
        <w:t>sol!Te</w:t>
      </w:r>
      <w:proofErr w:type="spellEnd"/>
      <w:r w:rsidRPr="00B64466">
        <w:rPr>
          <w:rFonts w:ascii="Times New Roman" w:eastAsia="Times New Roman" w:hAnsi="Times New Roman" w:cs="Times New Roman"/>
          <w:sz w:val="24"/>
          <w:szCs w:val="24"/>
          <w:lang w:eastAsia="es-ES"/>
        </w:rPr>
        <w:t xml:space="preserve"> ha quedado muy </w:t>
      </w:r>
      <w:proofErr w:type="spellStart"/>
      <w:proofErr w:type="gramStart"/>
      <w:r w:rsidRPr="00B64466">
        <w:rPr>
          <w:rFonts w:ascii="Times New Roman" w:eastAsia="Times New Roman" w:hAnsi="Times New Roman" w:cs="Times New Roman"/>
          <w:sz w:val="24"/>
          <w:szCs w:val="24"/>
          <w:lang w:eastAsia="es-ES"/>
        </w:rPr>
        <w:t>il.</w:t>
      </w:r>
      <w:proofErr w:type="spellEnd"/>
      <w:r w:rsidRPr="00B64466">
        <w:rPr>
          <w:rFonts w:ascii="Times New Roman" w:eastAsia="Times New Roman" w:hAnsi="Times New Roman" w:cs="Times New Roman"/>
          <w:sz w:val="24"/>
          <w:szCs w:val="24"/>
          <w:lang w:eastAsia="es-ES"/>
        </w:rPr>
        <w:t>..</w:t>
      </w:r>
      <w:proofErr w:type="gramEnd"/>
      <w:r w:rsidRPr="00B64466">
        <w:rPr>
          <w:rFonts w:ascii="Times New Roman" w:eastAsia="Times New Roman" w:hAnsi="Times New Roman" w:cs="Times New Roman"/>
          <w:sz w:val="24"/>
          <w:szCs w:val="24"/>
          <w:lang w:eastAsia="es-ES"/>
        </w:rPr>
        <w:t xml:space="preserve"> </w:t>
      </w:r>
    </w:p>
    <w:p w:rsidR="00B64466" w:rsidRPr="00B64466" w:rsidRDefault="00B64466" w:rsidP="00B64466">
      <w:pPr>
        <w:spacing w:after="0"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noProof/>
          <w:color w:val="0000FF"/>
          <w:sz w:val="24"/>
          <w:szCs w:val="24"/>
          <w:lang w:eastAsia="es-ES"/>
        </w:rPr>
        <w:drawing>
          <wp:inline distT="0" distB="0" distL="0" distR="0">
            <wp:extent cx="152400" cy="152400"/>
            <wp:effectExtent l="0" t="0" r="0" b="0"/>
            <wp:docPr id="46" name="Imagen 46" descr="GONZALEZ_SARA">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GONZALEZ_SARA">
                      <a:hlinkClick r:id="rId13"/>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22" w:history="1">
        <w:r w:rsidRPr="00B64466">
          <w:rPr>
            <w:rFonts w:ascii="Times New Roman" w:eastAsia="Times New Roman" w:hAnsi="Times New Roman" w:cs="Times New Roman"/>
            <w:color w:val="0000FF"/>
            <w:sz w:val="24"/>
            <w:szCs w:val="24"/>
            <w:u w:val="single"/>
            <w:lang w:eastAsia="es-ES"/>
          </w:rPr>
          <w:t>GONZALEZ_SARA</w:t>
        </w:r>
      </w:hyperlink>
    </w:p>
    <w:p w:rsidR="00B64466" w:rsidRDefault="00B64466" w:rsidP="00B64466">
      <w:pPr>
        <w:spacing w:after="0" w:line="240" w:lineRule="auto"/>
        <w:rPr>
          <w:rFonts w:ascii="Times New Roman" w:eastAsia="Times New Roman" w:hAnsi="Times New Roman" w:cs="Times New Roman"/>
          <w:sz w:val="24"/>
          <w:szCs w:val="24"/>
          <w:lang w:eastAsia="es-ES"/>
        </w:rPr>
      </w:pPr>
      <w:r w:rsidRPr="00B64466">
        <w:rPr>
          <w:rFonts w:ascii="Times New Roman" w:eastAsia="Times New Roman" w:hAnsi="Times New Roman" w:cs="Times New Roman"/>
          <w:sz w:val="24"/>
          <w:szCs w:val="24"/>
          <w:lang w:eastAsia="es-ES"/>
        </w:rPr>
        <w:t>11:32 am</w:t>
      </w:r>
    </w:p>
    <w:p w:rsidR="00E2322F" w:rsidRDefault="00E2322F" w:rsidP="00B64466">
      <w:pPr>
        <w:spacing w:after="0" w:line="240" w:lineRule="auto"/>
        <w:rPr>
          <w:rFonts w:ascii="Times New Roman" w:eastAsia="Times New Roman" w:hAnsi="Times New Roman" w:cs="Times New Roman"/>
          <w:sz w:val="24"/>
          <w:szCs w:val="24"/>
          <w:lang w:eastAsia="es-ES"/>
        </w:rPr>
      </w:pPr>
    </w:p>
    <w:p w:rsidR="00E2322F" w:rsidRPr="00E2322F" w:rsidRDefault="00E2322F" w:rsidP="00E2322F">
      <w:pPr>
        <w:spacing w:after="0" w:line="240" w:lineRule="auto"/>
        <w:rPr>
          <w:rFonts w:ascii="Times New Roman" w:eastAsia="Times New Roman" w:hAnsi="Times New Roman" w:cs="Times New Roman"/>
          <w:sz w:val="24"/>
          <w:szCs w:val="24"/>
          <w:lang w:eastAsia="es-ES"/>
        </w:rPr>
      </w:pPr>
      <w:ins w:id="7" w:author="Unknown">
        <w:r w:rsidRPr="00E2322F">
          <w:rPr>
            <w:rFonts w:ascii="Times New Roman" w:eastAsia="Times New Roman" w:hAnsi="Times New Roman" w:cs="Times New Roman"/>
            <w:sz w:val="24"/>
            <w:szCs w:val="24"/>
            <w:lang w:eastAsia="es-ES"/>
          </w:rPr>
          <w:t xml:space="preserve">Sara </w:t>
        </w:r>
        <w:proofErr w:type="spellStart"/>
        <w:r w:rsidRPr="00E2322F">
          <w:rPr>
            <w:rFonts w:ascii="Times New Roman" w:eastAsia="Times New Roman" w:hAnsi="Times New Roman" w:cs="Times New Roman"/>
            <w:sz w:val="24"/>
            <w:szCs w:val="24"/>
            <w:lang w:eastAsia="es-ES"/>
          </w:rPr>
          <w:t>Urbón</w:t>
        </w:r>
        <w:proofErr w:type="spellEnd"/>
        <w:r w:rsidRPr="00E2322F">
          <w:rPr>
            <w:rFonts w:ascii="Times New Roman" w:eastAsia="Times New Roman" w:hAnsi="Times New Roman" w:cs="Times New Roman"/>
            <w:sz w:val="24"/>
            <w:szCs w:val="24"/>
            <w:lang w:eastAsia="es-ES"/>
          </w:rPr>
          <w:t>: Hola Patricia</w:t>
        </w:r>
        <w:proofErr w:type="gramStart"/>
        <w:r w:rsidRPr="00E2322F">
          <w:rPr>
            <w:rFonts w:ascii="Times New Roman" w:eastAsia="Times New Roman" w:hAnsi="Times New Roman" w:cs="Times New Roman"/>
            <w:sz w:val="24"/>
            <w:szCs w:val="24"/>
            <w:lang w:eastAsia="es-ES"/>
          </w:rPr>
          <w:t>!</w:t>
        </w:r>
        <w:proofErr w:type="gramEnd"/>
        <w:r w:rsidRPr="00E2322F">
          <w:rPr>
            <w:rFonts w:ascii="Times New Roman" w:eastAsia="Times New Roman" w:hAnsi="Times New Roman" w:cs="Times New Roman"/>
            <w:sz w:val="24"/>
            <w:szCs w:val="24"/>
            <w:lang w:eastAsia="es-ES"/>
          </w:rPr>
          <w:t xml:space="preserve"> </w:t>
        </w:r>
        <w:proofErr w:type="spellStart"/>
        <w:r w:rsidRPr="00E2322F">
          <w:rPr>
            <w:rFonts w:ascii="Times New Roman" w:eastAsia="Times New Roman" w:hAnsi="Times New Roman" w:cs="Times New Roman"/>
            <w:sz w:val="24"/>
            <w:szCs w:val="24"/>
            <w:lang w:eastAsia="es-ES"/>
          </w:rPr>
          <w:t>Antetodo</w:t>
        </w:r>
        <w:proofErr w:type="spellEnd"/>
        <w:r w:rsidRPr="00E2322F">
          <w:rPr>
            <w:rFonts w:ascii="Times New Roman" w:eastAsia="Times New Roman" w:hAnsi="Times New Roman" w:cs="Times New Roman"/>
            <w:sz w:val="24"/>
            <w:szCs w:val="24"/>
            <w:lang w:eastAsia="es-ES"/>
          </w:rPr>
          <w:t xml:space="preserve">: felicidades por tu esfuerzo y por tus grandes resultados. Me gusta mucho tu obra, la idea del Universo me fascina (como podrás comprobar viendo mi obra </w:t>
        </w:r>
        <w:proofErr w:type="spellStart"/>
        <w:r w:rsidRPr="00E2322F">
          <w:rPr>
            <w:rFonts w:ascii="Times New Roman" w:eastAsia="Times New Roman" w:hAnsi="Times New Roman" w:cs="Times New Roman"/>
            <w:sz w:val="24"/>
            <w:szCs w:val="24"/>
            <w:lang w:eastAsia="es-ES"/>
          </w:rPr>
          <w:t>jeje</w:t>
        </w:r>
        <w:proofErr w:type="spellEnd"/>
        <w:r w:rsidRPr="00E2322F">
          <w:rPr>
            <w:rFonts w:ascii="Times New Roman" w:eastAsia="Times New Roman" w:hAnsi="Times New Roman" w:cs="Times New Roman"/>
            <w:sz w:val="24"/>
            <w:szCs w:val="24"/>
            <w:lang w:eastAsia="es-ES"/>
          </w:rPr>
          <w:t xml:space="preserve">) y la idea que has tenido de los palitos pinchados </w:t>
        </w:r>
        <w:proofErr w:type="spellStart"/>
        <w:r w:rsidRPr="00E2322F">
          <w:rPr>
            <w:rFonts w:ascii="Times New Roman" w:eastAsia="Times New Roman" w:hAnsi="Times New Roman" w:cs="Times New Roman"/>
            <w:sz w:val="24"/>
            <w:szCs w:val="24"/>
            <w:lang w:eastAsia="es-ES"/>
          </w:rPr>
          <w:t>ocmo</w:t>
        </w:r>
        <w:proofErr w:type="spellEnd"/>
        <w:r w:rsidRPr="00E2322F">
          <w:rPr>
            <w:rFonts w:ascii="Times New Roman" w:eastAsia="Times New Roman" w:hAnsi="Times New Roman" w:cs="Times New Roman"/>
            <w:sz w:val="24"/>
            <w:szCs w:val="24"/>
            <w:lang w:eastAsia="es-ES"/>
          </w:rPr>
          <w:t xml:space="preserve"> rayos con unos hilos atados que llegan a todas partes...es sencillamente genial :) Muchas felicidades :)</w:t>
        </w:r>
      </w:ins>
    </w:p>
    <w:p w:rsidR="00E2322F" w:rsidRPr="00B64466" w:rsidRDefault="00E2322F" w:rsidP="00B64466">
      <w:pPr>
        <w:spacing w:after="0" w:line="240" w:lineRule="auto"/>
        <w:rPr>
          <w:rFonts w:ascii="Times New Roman" w:eastAsia="Times New Roman" w:hAnsi="Times New Roman" w:cs="Times New Roman"/>
          <w:sz w:val="24"/>
          <w:szCs w:val="24"/>
          <w:lang w:eastAsia="es-ES"/>
        </w:rPr>
      </w:pPr>
    </w:p>
    <w:p w:rsidR="00B64466" w:rsidRPr="00B64466" w:rsidRDefault="00B64466" w:rsidP="00B64466">
      <w:pPr>
        <w:spacing w:after="0"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noProof/>
          <w:sz w:val="24"/>
          <w:szCs w:val="24"/>
          <w:lang w:eastAsia="es-ES"/>
        </w:rPr>
        <w:drawing>
          <wp:inline distT="0" distB="0" distL="0" distR="0">
            <wp:extent cx="152400" cy="152400"/>
            <wp:effectExtent l="0" t="0" r="0" b="0"/>
            <wp:docPr id="45" name="Imagen 45" descr="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pag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B64466" w:rsidRPr="00B64466" w:rsidRDefault="00B64466" w:rsidP="00B64466">
      <w:pPr>
        <w:spacing w:after="0" w:line="240" w:lineRule="auto"/>
        <w:rPr>
          <w:rFonts w:ascii="Times New Roman" w:eastAsia="Times New Roman" w:hAnsi="Times New Roman" w:cs="Times New Roman"/>
          <w:sz w:val="24"/>
          <w:szCs w:val="24"/>
          <w:lang w:eastAsia="es-ES"/>
        </w:rPr>
      </w:pPr>
      <w:hyperlink r:id="rId23" w:history="1">
        <w:r w:rsidRPr="00B64466">
          <w:rPr>
            <w:rFonts w:ascii="Times New Roman" w:eastAsia="Times New Roman" w:hAnsi="Times New Roman" w:cs="Times New Roman"/>
            <w:b/>
            <w:bCs/>
            <w:color w:val="0000FF"/>
            <w:sz w:val="24"/>
            <w:szCs w:val="24"/>
            <w:u w:val="single"/>
            <w:lang w:eastAsia="es-ES"/>
          </w:rPr>
          <w:t>ROMERO CARLOS, FIONA</w:t>
        </w:r>
      </w:hyperlink>
      <w:r w:rsidRPr="00B64466">
        <w:rPr>
          <w:rFonts w:ascii="Times New Roman" w:eastAsia="Times New Roman" w:hAnsi="Times New Roman" w:cs="Times New Roman"/>
          <w:sz w:val="24"/>
          <w:szCs w:val="24"/>
          <w:lang w:eastAsia="es-ES"/>
        </w:rPr>
        <w:t xml:space="preserve"> </w:t>
      </w:r>
      <w:proofErr w:type="spellStart"/>
      <w:proofErr w:type="gramStart"/>
      <w:r w:rsidRPr="00B64466">
        <w:rPr>
          <w:rFonts w:ascii="Times New Roman" w:eastAsia="Times New Roman" w:hAnsi="Times New Roman" w:cs="Times New Roman"/>
          <w:sz w:val="24"/>
          <w:szCs w:val="24"/>
          <w:lang w:eastAsia="es-ES"/>
        </w:rPr>
        <w:t>edited</w:t>
      </w:r>
      <w:proofErr w:type="spellEnd"/>
      <w:r w:rsidRPr="00B64466">
        <w:rPr>
          <w:rFonts w:ascii="Times New Roman" w:eastAsia="Times New Roman" w:hAnsi="Times New Roman" w:cs="Times New Roman"/>
          <w:sz w:val="24"/>
          <w:szCs w:val="24"/>
          <w:lang w:eastAsia="es-ES"/>
        </w:rPr>
        <w:t xml:space="preserve"> ...</w:t>
      </w:r>
      <w:proofErr w:type="gramEnd"/>
      <w:r w:rsidRPr="00B64466">
        <w:rPr>
          <w:rFonts w:ascii="Times New Roman" w:eastAsia="Times New Roman" w:hAnsi="Times New Roman" w:cs="Times New Roman"/>
          <w:sz w:val="24"/>
          <w:szCs w:val="24"/>
          <w:lang w:eastAsia="es-ES"/>
        </w:rPr>
        <w:t xml:space="preserve"> Este es mi paisaje de árboles, supuestamente alcornoques, al viento. Está sin </w:t>
      </w:r>
      <w:proofErr w:type="spellStart"/>
      <w:r w:rsidRPr="00B64466">
        <w:rPr>
          <w:rFonts w:ascii="Times New Roman" w:eastAsia="Times New Roman" w:hAnsi="Times New Roman" w:cs="Times New Roman"/>
          <w:sz w:val="24"/>
          <w:szCs w:val="24"/>
          <w:lang w:eastAsia="es-ES"/>
        </w:rPr>
        <w:t>terminar</w:t>
      </w:r>
      <w:proofErr w:type="gramStart"/>
      <w:r w:rsidRPr="00B64466">
        <w:rPr>
          <w:rFonts w:ascii="Times New Roman" w:eastAsia="Times New Roman" w:hAnsi="Times New Roman" w:cs="Times New Roman"/>
          <w:sz w:val="24"/>
          <w:szCs w:val="24"/>
          <w:lang w:eastAsia="es-ES"/>
        </w:rPr>
        <w:t>,le</w:t>
      </w:r>
      <w:proofErr w:type="spellEnd"/>
      <w:proofErr w:type="gramEnd"/>
      <w:r w:rsidRPr="00B64466">
        <w:rPr>
          <w:rFonts w:ascii="Times New Roman" w:eastAsia="Times New Roman" w:hAnsi="Times New Roman" w:cs="Times New Roman"/>
          <w:sz w:val="24"/>
          <w:szCs w:val="24"/>
          <w:lang w:eastAsia="es-ES"/>
        </w:rPr>
        <w:t xml:space="preserve"> </w:t>
      </w:r>
      <w:proofErr w:type="spellStart"/>
      <w:r w:rsidRPr="00B64466">
        <w:rPr>
          <w:rFonts w:ascii="Times New Roman" w:eastAsia="Times New Roman" w:hAnsi="Times New Roman" w:cs="Times New Roman"/>
          <w:sz w:val="24"/>
          <w:szCs w:val="24"/>
          <w:lang w:eastAsia="es-ES"/>
        </w:rPr>
        <w:t>añ</w:t>
      </w:r>
      <w:proofErr w:type="spellEnd"/>
      <w:r w:rsidRPr="00B64466">
        <w:rPr>
          <w:rFonts w:ascii="Times New Roman" w:eastAsia="Times New Roman" w:hAnsi="Times New Roman" w:cs="Times New Roman"/>
          <w:sz w:val="24"/>
          <w:szCs w:val="24"/>
          <w:lang w:eastAsia="es-ES"/>
        </w:rPr>
        <w:t xml:space="preserve">... </w:t>
      </w:r>
    </w:p>
    <w:p w:rsidR="00B64466" w:rsidRPr="00B64466" w:rsidRDefault="00B64466" w:rsidP="00B64466">
      <w:pPr>
        <w:spacing w:after="0"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noProof/>
          <w:color w:val="0000FF"/>
          <w:sz w:val="24"/>
          <w:szCs w:val="24"/>
          <w:lang w:eastAsia="es-ES"/>
        </w:rPr>
        <w:drawing>
          <wp:inline distT="0" distB="0" distL="0" distR="0">
            <wp:extent cx="152400" cy="152400"/>
            <wp:effectExtent l="0" t="0" r="0" b="0"/>
            <wp:docPr id="44" name="Imagen 44" descr="GONZALEZ_SARA">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GONZALEZ_SARA">
                      <a:hlinkClick r:id="rId13"/>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24" w:history="1">
        <w:r w:rsidRPr="00B64466">
          <w:rPr>
            <w:rFonts w:ascii="Times New Roman" w:eastAsia="Times New Roman" w:hAnsi="Times New Roman" w:cs="Times New Roman"/>
            <w:color w:val="0000FF"/>
            <w:sz w:val="24"/>
            <w:szCs w:val="24"/>
            <w:u w:val="single"/>
            <w:lang w:eastAsia="es-ES"/>
          </w:rPr>
          <w:t>GONZALEZ_SARA</w:t>
        </w:r>
      </w:hyperlink>
    </w:p>
    <w:p w:rsidR="00B64466" w:rsidRDefault="00B64466" w:rsidP="00B64466">
      <w:pPr>
        <w:spacing w:after="0" w:line="240" w:lineRule="auto"/>
        <w:rPr>
          <w:rFonts w:ascii="Times New Roman" w:eastAsia="Times New Roman" w:hAnsi="Times New Roman" w:cs="Times New Roman"/>
          <w:sz w:val="24"/>
          <w:szCs w:val="24"/>
          <w:lang w:eastAsia="es-ES"/>
        </w:rPr>
      </w:pPr>
      <w:r w:rsidRPr="00B64466">
        <w:rPr>
          <w:rFonts w:ascii="Times New Roman" w:eastAsia="Times New Roman" w:hAnsi="Times New Roman" w:cs="Times New Roman"/>
          <w:sz w:val="24"/>
          <w:szCs w:val="24"/>
          <w:lang w:eastAsia="es-ES"/>
        </w:rPr>
        <w:t>11:28 am</w:t>
      </w:r>
    </w:p>
    <w:p w:rsidR="00B87FCB" w:rsidRPr="00B87FCB" w:rsidRDefault="00B87FCB" w:rsidP="00B87FCB">
      <w:pPr>
        <w:spacing w:after="0" w:line="240" w:lineRule="auto"/>
        <w:rPr>
          <w:rFonts w:ascii="Times New Roman" w:eastAsia="Times New Roman" w:hAnsi="Times New Roman" w:cs="Times New Roman"/>
          <w:sz w:val="24"/>
          <w:szCs w:val="24"/>
          <w:lang w:eastAsia="es-ES"/>
        </w:rPr>
      </w:pPr>
      <w:ins w:id="8" w:author="Unknown">
        <w:r w:rsidRPr="00B87FCB">
          <w:rPr>
            <w:rFonts w:ascii="Times New Roman" w:eastAsia="Times New Roman" w:hAnsi="Times New Roman" w:cs="Times New Roman"/>
            <w:sz w:val="24"/>
            <w:szCs w:val="24"/>
            <w:lang w:eastAsia="es-ES"/>
          </w:rPr>
          <w:lastRenderedPageBreak/>
          <w:t xml:space="preserve">Sara </w:t>
        </w:r>
        <w:proofErr w:type="spellStart"/>
        <w:r w:rsidRPr="00B87FCB">
          <w:rPr>
            <w:rFonts w:ascii="Times New Roman" w:eastAsia="Times New Roman" w:hAnsi="Times New Roman" w:cs="Times New Roman"/>
            <w:sz w:val="24"/>
            <w:szCs w:val="24"/>
            <w:lang w:eastAsia="es-ES"/>
          </w:rPr>
          <w:t>Urbón</w:t>
        </w:r>
        <w:proofErr w:type="spellEnd"/>
        <w:r w:rsidRPr="00B87FCB">
          <w:rPr>
            <w:rFonts w:ascii="Times New Roman" w:eastAsia="Times New Roman" w:hAnsi="Times New Roman" w:cs="Times New Roman"/>
            <w:sz w:val="24"/>
            <w:szCs w:val="24"/>
            <w:lang w:eastAsia="es-ES"/>
          </w:rPr>
          <w:t>: Hola Fiona! :) qué tal</w:t>
        </w:r>
        <w:proofErr w:type="gramStart"/>
        <w:r w:rsidRPr="00B87FCB">
          <w:rPr>
            <w:rFonts w:ascii="Times New Roman" w:eastAsia="Times New Roman" w:hAnsi="Times New Roman" w:cs="Times New Roman"/>
            <w:sz w:val="24"/>
            <w:szCs w:val="24"/>
            <w:lang w:eastAsia="es-ES"/>
          </w:rPr>
          <w:t>??</w:t>
        </w:r>
        <w:proofErr w:type="gramEnd"/>
        <w:r w:rsidRPr="00B87FCB">
          <w:rPr>
            <w:rFonts w:ascii="Times New Roman" w:eastAsia="Times New Roman" w:hAnsi="Times New Roman" w:cs="Times New Roman"/>
            <w:sz w:val="24"/>
            <w:szCs w:val="24"/>
            <w:lang w:eastAsia="es-ES"/>
          </w:rPr>
          <w:t xml:space="preserve"> </w:t>
        </w:r>
        <w:proofErr w:type="gramStart"/>
        <w:r w:rsidRPr="00B87FCB">
          <w:rPr>
            <w:rFonts w:ascii="Times New Roman" w:eastAsia="Times New Roman" w:hAnsi="Times New Roman" w:cs="Times New Roman"/>
            <w:sz w:val="24"/>
            <w:szCs w:val="24"/>
            <w:lang w:eastAsia="es-ES"/>
          </w:rPr>
          <w:t>qué</w:t>
        </w:r>
        <w:proofErr w:type="gramEnd"/>
        <w:r w:rsidRPr="00B87FCB">
          <w:rPr>
            <w:rFonts w:ascii="Times New Roman" w:eastAsia="Times New Roman" w:hAnsi="Times New Roman" w:cs="Times New Roman"/>
            <w:sz w:val="24"/>
            <w:szCs w:val="24"/>
            <w:lang w:eastAsia="es-ES"/>
          </w:rPr>
          <w:t xml:space="preserve"> tal vas con tu obra?? Me encanta el paisaje de los árboles. Da una sensación de </w:t>
        </w:r>
        <w:proofErr w:type="spellStart"/>
        <w:r w:rsidRPr="00B87FCB">
          <w:rPr>
            <w:rFonts w:ascii="Times New Roman" w:eastAsia="Times New Roman" w:hAnsi="Times New Roman" w:cs="Times New Roman"/>
            <w:sz w:val="24"/>
            <w:szCs w:val="24"/>
            <w:lang w:eastAsia="es-ES"/>
          </w:rPr>
          <w:t>dinamicidad</w:t>
        </w:r>
        <w:proofErr w:type="spellEnd"/>
        <w:r w:rsidRPr="00B87FCB">
          <w:rPr>
            <w:rFonts w:ascii="Times New Roman" w:eastAsia="Times New Roman" w:hAnsi="Times New Roman" w:cs="Times New Roman"/>
            <w:sz w:val="24"/>
            <w:szCs w:val="24"/>
            <w:lang w:eastAsia="es-ES"/>
          </w:rPr>
          <w:t xml:space="preserve"> increíble, el viento está ahí y se puede ver, y te despeina</w:t>
        </w:r>
        <w:proofErr w:type="gramStart"/>
        <w:r w:rsidRPr="00B87FCB">
          <w:rPr>
            <w:rFonts w:ascii="Times New Roman" w:eastAsia="Times New Roman" w:hAnsi="Times New Roman" w:cs="Times New Roman"/>
            <w:sz w:val="24"/>
            <w:szCs w:val="24"/>
            <w:lang w:eastAsia="es-ES"/>
          </w:rPr>
          <w:t>!</w:t>
        </w:r>
        <w:proofErr w:type="gramEnd"/>
        <w:r w:rsidRPr="00B87FCB">
          <w:rPr>
            <w:rFonts w:ascii="Times New Roman" w:eastAsia="Times New Roman" w:hAnsi="Times New Roman" w:cs="Times New Roman"/>
            <w:sz w:val="24"/>
            <w:szCs w:val="24"/>
            <w:lang w:eastAsia="es-ES"/>
          </w:rPr>
          <w:t xml:space="preserve"> </w:t>
        </w:r>
        <w:proofErr w:type="spellStart"/>
        <w:r w:rsidRPr="00B87FCB">
          <w:rPr>
            <w:rFonts w:ascii="Times New Roman" w:eastAsia="Times New Roman" w:hAnsi="Times New Roman" w:cs="Times New Roman"/>
            <w:sz w:val="24"/>
            <w:szCs w:val="24"/>
            <w:lang w:eastAsia="es-ES"/>
          </w:rPr>
          <w:t>jeje</w:t>
        </w:r>
        <w:proofErr w:type="spellEnd"/>
        <w:r w:rsidRPr="00B87FCB">
          <w:rPr>
            <w:rFonts w:ascii="Times New Roman" w:eastAsia="Times New Roman" w:hAnsi="Times New Roman" w:cs="Times New Roman"/>
            <w:sz w:val="24"/>
            <w:szCs w:val="24"/>
            <w:lang w:eastAsia="es-ES"/>
          </w:rPr>
          <w:t xml:space="preserve"> Cuál va a ser el formato de tu obra??? Tengo ganas de ver el resultado :) Ánimo</w:t>
        </w:r>
        <w:proofErr w:type="gramStart"/>
        <w:r w:rsidRPr="00B87FCB">
          <w:rPr>
            <w:rFonts w:ascii="Times New Roman" w:eastAsia="Times New Roman" w:hAnsi="Times New Roman" w:cs="Times New Roman"/>
            <w:sz w:val="24"/>
            <w:szCs w:val="24"/>
            <w:lang w:eastAsia="es-ES"/>
          </w:rPr>
          <w:t>!</w:t>
        </w:r>
      </w:ins>
      <w:proofErr w:type="gramEnd"/>
    </w:p>
    <w:p w:rsidR="00B87FCB" w:rsidRPr="00B64466" w:rsidRDefault="00B87FCB" w:rsidP="00B64466">
      <w:pPr>
        <w:spacing w:after="0" w:line="240" w:lineRule="auto"/>
        <w:rPr>
          <w:rFonts w:ascii="Times New Roman" w:eastAsia="Times New Roman" w:hAnsi="Times New Roman" w:cs="Times New Roman"/>
          <w:sz w:val="24"/>
          <w:szCs w:val="24"/>
          <w:lang w:eastAsia="es-ES"/>
        </w:rPr>
      </w:pPr>
    </w:p>
    <w:p w:rsidR="00B64466" w:rsidRPr="00B64466" w:rsidRDefault="00B64466" w:rsidP="00B64466">
      <w:pPr>
        <w:spacing w:after="0"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noProof/>
          <w:sz w:val="24"/>
          <w:szCs w:val="24"/>
          <w:lang w:eastAsia="es-ES"/>
        </w:rPr>
        <w:drawing>
          <wp:inline distT="0" distB="0" distL="0" distR="0">
            <wp:extent cx="152400" cy="152400"/>
            <wp:effectExtent l="0" t="0" r="0" b="0"/>
            <wp:docPr id="43" name="Imagen 43" descr="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pag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B64466" w:rsidRPr="00B64466" w:rsidRDefault="00B64466" w:rsidP="00B64466">
      <w:pPr>
        <w:spacing w:after="0" w:line="240" w:lineRule="auto"/>
        <w:rPr>
          <w:rFonts w:ascii="Times New Roman" w:eastAsia="Times New Roman" w:hAnsi="Times New Roman" w:cs="Times New Roman"/>
          <w:sz w:val="24"/>
          <w:szCs w:val="24"/>
          <w:lang w:eastAsia="es-ES"/>
        </w:rPr>
      </w:pPr>
      <w:hyperlink r:id="rId25" w:history="1">
        <w:r w:rsidRPr="00B64466">
          <w:rPr>
            <w:rFonts w:ascii="Times New Roman" w:eastAsia="Times New Roman" w:hAnsi="Times New Roman" w:cs="Times New Roman"/>
            <w:b/>
            <w:bCs/>
            <w:color w:val="0000FF"/>
            <w:sz w:val="24"/>
            <w:szCs w:val="24"/>
            <w:u w:val="single"/>
            <w:lang w:eastAsia="es-ES"/>
          </w:rPr>
          <w:t xml:space="preserve">MARTINEZ, </w:t>
        </w:r>
        <w:proofErr w:type="spellStart"/>
        <w:r w:rsidRPr="00B64466">
          <w:rPr>
            <w:rFonts w:ascii="Times New Roman" w:eastAsia="Times New Roman" w:hAnsi="Times New Roman" w:cs="Times New Roman"/>
            <w:b/>
            <w:bCs/>
            <w:color w:val="0000FF"/>
            <w:sz w:val="24"/>
            <w:szCs w:val="24"/>
            <w:u w:val="single"/>
            <w:lang w:eastAsia="es-ES"/>
          </w:rPr>
          <w:t>MªANGELES</w:t>
        </w:r>
        <w:proofErr w:type="spellEnd"/>
      </w:hyperlink>
      <w:r w:rsidRPr="00B64466">
        <w:rPr>
          <w:rFonts w:ascii="Times New Roman" w:eastAsia="Times New Roman" w:hAnsi="Times New Roman" w:cs="Times New Roman"/>
          <w:sz w:val="24"/>
          <w:szCs w:val="24"/>
          <w:lang w:eastAsia="es-ES"/>
        </w:rPr>
        <w:t xml:space="preserve"> </w:t>
      </w:r>
      <w:proofErr w:type="spellStart"/>
      <w:proofErr w:type="gramStart"/>
      <w:r w:rsidRPr="00B64466">
        <w:rPr>
          <w:rFonts w:ascii="Times New Roman" w:eastAsia="Times New Roman" w:hAnsi="Times New Roman" w:cs="Times New Roman"/>
          <w:sz w:val="24"/>
          <w:szCs w:val="24"/>
          <w:lang w:eastAsia="es-ES"/>
        </w:rPr>
        <w:t>edited</w:t>
      </w:r>
      <w:proofErr w:type="spellEnd"/>
      <w:r w:rsidRPr="00B64466">
        <w:rPr>
          <w:rFonts w:ascii="Times New Roman" w:eastAsia="Times New Roman" w:hAnsi="Times New Roman" w:cs="Times New Roman"/>
          <w:sz w:val="24"/>
          <w:szCs w:val="24"/>
          <w:lang w:eastAsia="es-ES"/>
        </w:rPr>
        <w:t xml:space="preserve"> ...</w:t>
      </w:r>
      <w:proofErr w:type="gramEnd"/>
      <w:r w:rsidRPr="00B64466">
        <w:rPr>
          <w:rFonts w:ascii="Times New Roman" w:eastAsia="Times New Roman" w:hAnsi="Times New Roman" w:cs="Times New Roman"/>
          <w:sz w:val="24"/>
          <w:szCs w:val="24"/>
          <w:lang w:eastAsia="es-ES"/>
        </w:rPr>
        <w:t xml:space="preserve"> Mª Ángeles: Hola Noelia!! Muchas gracias por tu ayuda. Creo que ahora no está mal. De </w:t>
      </w:r>
      <w:proofErr w:type="gramStart"/>
      <w:r w:rsidRPr="00B64466">
        <w:rPr>
          <w:rFonts w:ascii="Times New Roman" w:eastAsia="Times New Roman" w:hAnsi="Times New Roman" w:cs="Times New Roman"/>
          <w:sz w:val="24"/>
          <w:szCs w:val="24"/>
          <w:lang w:eastAsia="es-ES"/>
        </w:rPr>
        <w:t>todas ...</w:t>
      </w:r>
      <w:proofErr w:type="gramEnd"/>
      <w:r w:rsidRPr="00B64466">
        <w:rPr>
          <w:rFonts w:ascii="Times New Roman" w:eastAsia="Times New Roman" w:hAnsi="Times New Roman" w:cs="Times New Roman"/>
          <w:sz w:val="24"/>
          <w:szCs w:val="24"/>
          <w:lang w:eastAsia="es-ES"/>
        </w:rPr>
        <w:t xml:space="preserve"> </w:t>
      </w:r>
    </w:p>
    <w:p w:rsidR="00B64466" w:rsidRPr="00B64466" w:rsidRDefault="00B64466" w:rsidP="00B64466">
      <w:pPr>
        <w:spacing w:after="0"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noProof/>
          <w:color w:val="0000FF"/>
          <w:sz w:val="24"/>
          <w:szCs w:val="24"/>
          <w:lang w:eastAsia="es-ES"/>
        </w:rPr>
        <w:drawing>
          <wp:inline distT="0" distB="0" distL="0" distR="0">
            <wp:extent cx="152400" cy="152400"/>
            <wp:effectExtent l="0" t="0" r="0" b="0"/>
            <wp:docPr id="42" name="Imagen 42" descr="GONZALEZ_SARA">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GONZALEZ_SARA">
                      <a:hlinkClick r:id="rId13"/>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26" w:history="1">
        <w:r w:rsidRPr="00B64466">
          <w:rPr>
            <w:rFonts w:ascii="Times New Roman" w:eastAsia="Times New Roman" w:hAnsi="Times New Roman" w:cs="Times New Roman"/>
            <w:color w:val="0000FF"/>
            <w:sz w:val="24"/>
            <w:szCs w:val="24"/>
            <w:u w:val="single"/>
            <w:lang w:eastAsia="es-ES"/>
          </w:rPr>
          <w:t>GONZALEZ_SARA</w:t>
        </w:r>
      </w:hyperlink>
    </w:p>
    <w:p w:rsidR="00B64466" w:rsidRDefault="00B64466" w:rsidP="00B64466">
      <w:pPr>
        <w:spacing w:after="0" w:line="240" w:lineRule="auto"/>
        <w:rPr>
          <w:rFonts w:ascii="Times New Roman" w:eastAsia="Times New Roman" w:hAnsi="Times New Roman" w:cs="Times New Roman"/>
          <w:sz w:val="24"/>
          <w:szCs w:val="24"/>
          <w:lang w:eastAsia="es-ES"/>
        </w:rPr>
      </w:pPr>
      <w:r w:rsidRPr="00B64466">
        <w:rPr>
          <w:rFonts w:ascii="Times New Roman" w:eastAsia="Times New Roman" w:hAnsi="Times New Roman" w:cs="Times New Roman"/>
          <w:sz w:val="24"/>
          <w:szCs w:val="24"/>
          <w:lang w:eastAsia="es-ES"/>
        </w:rPr>
        <w:t>11:24 am</w:t>
      </w:r>
    </w:p>
    <w:p w:rsidR="00BB1973" w:rsidRDefault="00BB1973" w:rsidP="00B64466">
      <w:pPr>
        <w:spacing w:after="0" w:line="240" w:lineRule="auto"/>
        <w:rPr>
          <w:rFonts w:ascii="Times New Roman" w:eastAsia="Times New Roman" w:hAnsi="Times New Roman" w:cs="Times New Roman"/>
          <w:sz w:val="24"/>
          <w:szCs w:val="24"/>
          <w:lang w:eastAsia="es-ES"/>
        </w:rPr>
      </w:pPr>
    </w:p>
    <w:p w:rsidR="00BB1973" w:rsidRPr="00BB1973" w:rsidRDefault="00BB1973" w:rsidP="00BB1973">
      <w:pPr>
        <w:spacing w:after="0" w:line="240" w:lineRule="auto"/>
        <w:rPr>
          <w:rFonts w:ascii="Times New Roman" w:eastAsia="Times New Roman" w:hAnsi="Times New Roman" w:cs="Times New Roman"/>
          <w:sz w:val="24"/>
          <w:szCs w:val="24"/>
          <w:lang w:eastAsia="es-ES"/>
        </w:rPr>
      </w:pPr>
      <w:ins w:id="9" w:author="Unknown">
        <w:r w:rsidRPr="00BB1973">
          <w:rPr>
            <w:rFonts w:ascii="Times New Roman" w:eastAsia="Times New Roman" w:hAnsi="Times New Roman" w:cs="Times New Roman"/>
            <w:sz w:val="24"/>
            <w:szCs w:val="24"/>
            <w:lang w:eastAsia="es-ES"/>
          </w:rPr>
          <w:t xml:space="preserve">Sara </w:t>
        </w:r>
        <w:proofErr w:type="spellStart"/>
        <w:r w:rsidRPr="00BB1973">
          <w:rPr>
            <w:rFonts w:ascii="Times New Roman" w:eastAsia="Times New Roman" w:hAnsi="Times New Roman" w:cs="Times New Roman"/>
            <w:sz w:val="24"/>
            <w:szCs w:val="24"/>
            <w:lang w:eastAsia="es-ES"/>
          </w:rPr>
          <w:t>Urbón</w:t>
        </w:r>
        <w:proofErr w:type="spellEnd"/>
        <w:r w:rsidRPr="00BB1973">
          <w:rPr>
            <w:rFonts w:ascii="Times New Roman" w:eastAsia="Times New Roman" w:hAnsi="Times New Roman" w:cs="Times New Roman"/>
            <w:sz w:val="24"/>
            <w:szCs w:val="24"/>
            <w:lang w:eastAsia="es-ES"/>
          </w:rPr>
          <w:t>: Hola Noelia y hola Jesús</w:t>
        </w:r>
        <w:proofErr w:type="gramStart"/>
        <w:r w:rsidRPr="00BB1973">
          <w:rPr>
            <w:rFonts w:ascii="Times New Roman" w:eastAsia="Times New Roman" w:hAnsi="Times New Roman" w:cs="Times New Roman"/>
            <w:sz w:val="24"/>
            <w:szCs w:val="24"/>
            <w:lang w:eastAsia="es-ES"/>
          </w:rPr>
          <w:t>!</w:t>
        </w:r>
        <w:proofErr w:type="gramEnd"/>
        <w:r w:rsidRPr="00BB1973">
          <w:rPr>
            <w:rFonts w:ascii="Times New Roman" w:eastAsia="Times New Roman" w:hAnsi="Times New Roman" w:cs="Times New Roman"/>
            <w:sz w:val="24"/>
            <w:szCs w:val="24"/>
            <w:lang w:eastAsia="es-ES"/>
          </w:rPr>
          <w:t xml:space="preserve"> :) Desgraciadamente no he podido seguir vuestros progresos en la obra porque hay tantas wikis que al final no sabes en cuál has entrado y en cuál no </w:t>
        </w:r>
        <w:proofErr w:type="spellStart"/>
        <w:r w:rsidRPr="00BB1973">
          <w:rPr>
            <w:rFonts w:ascii="Times New Roman" w:eastAsia="Times New Roman" w:hAnsi="Times New Roman" w:cs="Times New Roman"/>
            <w:sz w:val="24"/>
            <w:szCs w:val="24"/>
            <w:lang w:eastAsia="es-ES"/>
          </w:rPr>
          <w:t>jeje</w:t>
        </w:r>
        <w:proofErr w:type="spellEnd"/>
        <w:r w:rsidRPr="00BB1973">
          <w:rPr>
            <w:rFonts w:ascii="Times New Roman" w:eastAsia="Times New Roman" w:hAnsi="Times New Roman" w:cs="Times New Roman"/>
            <w:sz w:val="24"/>
            <w:szCs w:val="24"/>
            <w:lang w:eastAsia="es-ES"/>
          </w:rPr>
          <w:t xml:space="preserve"> PERO he de decir que me gusta mucho vuestra idea y vuestro trabajo en común. Me ha encantado cómo habéis colocado las fotos y como estamos en Ed. </w:t>
        </w:r>
        <w:proofErr w:type="gramStart"/>
        <w:r w:rsidRPr="00BB1973">
          <w:rPr>
            <w:rFonts w:ascii="Times New Roman" w:eastAsia="Times New Roman" w:hAnsi="Times New Roman" w:cs="Times New Roman"/>
            <w:sz w:val="24"/>
            <w:szCs w:val="24"/>
            <w:lang w:eastAsia="es-ES"/>
          </w:rPr>
          <w:t>Infantil ,</w:t>
        </w:r>
        <w:proofErr w:type="gramEnd"/>
        <w:r w:rsidRPr="00BB1973">
          <w:rPr>
            <w:rFonts w:ascii="Times New Roman" w:eastAsia="Times New Roman" w:hAnsi="Times New Roman" w:cs="Times New Roman"/>
            <w:sz w:val="24"/>
            <w:szCs w:val="24"/>
            <w:lang w:eastAsia="es-ES"/>
          </w:rPr>
          <w:t xml:space="preserve"> me ha gustado todavía más que </w:t>
        </w:r>
        <w:proofErr w:type="spellStart"/>
        <w:r w:rsidRPr="00BB1973">
          <w:rPr>
            <w:rFonts w:ascii="Times New Roman" w:eastAsia="Times New Roman" w:hAnsi="Times New Roman" w:cs="Times New Roman"/>
            <w:sz w:val="24"/>
            <w:szCs w:val="24"/>
            <w:lang w:eastAsia="es-ES"/>
          </w:rPr>
          <w:t>decidiérais</w:t>
        </w:r>
        <w:proofErr w:type="spellEnd"/>
        <w:r w:rsidRPr="00BB1973">
          <w:rPr>
            <w:rFonts w:ascii="Times New Roman" w:eastAsia="Times New Roman" w:hAnsi="Times New Roman" w:cs="Times New Roman"/>
            <w:sz w:val="24"/>
            <w:szCs w:val="24"/>
            <w:lang w:eastAsia="es-ES"/>
          </w:rPr>
          <w:t xml:space="preserve"> hacer una especia de libro-juego </w:t>
        </w:r>
        <w:proofErr w:type="spellStart"/>
        <w:r w:rsidRPr="00BB1973">
          <w:rPr>
            <w:rFonts w:ascii="Times New Roman" w:eastAsia="Times New Roman" w:hAnsi="Times New Roman" w:cs="Times New Roman"/>
            <w:sz w:val="24"/>
            <w:szCs w:val="24"/>
            <w:lang w:eastAsia="es-ES"/>
          </w:rPr>
          <w:t>jeje</w:t>
        </w:r>
        <w:proofErr w:type="spellEnd"/>
        <w:r w:rsidRPr="00BB1973">
          <w:rPr>
            <w:rFonts w:ascii="Times New Roman" w:eastAsia="Times New Roman" w:hAnsi="Times New Roman" w:cs="Times New Roman"/>
            <w:sz w:val="24"/>
            <w:szCs w:val="24"/>
            <w:lang w:eastAsia="es-ES"/>
          </w:rPr>
          <w:t xml:space="preserve"> Enhorabuena :)</w:t>
        </w:r>
      </w:ins>
    </w:p>
    <w:p w:rsidR="00BB1973" w:rsidRPr="00B64466" w:rsidRDefault="00BB1973" w:rsidP="00B64466">
      <w:pPr>
        <w:spacing w:after="0" w:line="240" w:lineRule="auto"/>
        <w:rPr>
          <w:rFonts w:ascii="Times New Roman" w:eastAsia="Times New Roman" w:hAnsi="Times New Roman" w:cs="Times New Roman"/>
          <w:sz w:val="24"/>
          <w:szCs w:val="24"/>
          <w:lang w:eastAsia="es-ES"/>
        </w:rPr>
      </w:pPr>
    </w:p>
    <w:p w:rsidR="00B64466" w:rsidRPr="00B64466" w:rsidRDefault="00B64466" w:rsidP="00B64466">
      <w:pPr>
        <w:spacing w:after="0"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noProof/>
          <w:sz w:val="24"/>
          <w:szCs w:val="24"/>
          <w:lang w:eastAsia="es-ES"/>
        </w:rPr>
        <w:drawing>
          <wp:inline distT="0" distB="0" distL="0" distR="0">
            <wp:extent cx="152400" cy="152400"/>
            <wp:effectExtent l="0" t="0" r="0" b="0"/>
            <wp:docPr id="41" name="Imagen 41" descr="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pag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B64466" w:rsidRPr="00B64466" w:rsidRDefault="00B64466" w:rsidP="00B64466">
      <w:pPr>
        <w:spacing w:after="0" w:line="240" w:lineRule="auto"/>
        <w:rPr>
          <w:rFonts w:ascii="Times New Roman" w:eastAsia="Times New Roman" w:hAnsi="Times New Roman" w:cs="Times New Roman"/>
          <w:sz w:val="24"/>
          <w:szCs w:val="24"/>
          <w:lang w:eastAsia="es-ES"/>
        </w:rPr>
      </w:pPr>
      <w:hyperlink r:id="rId27" w:history="1">
        <w:r w:rsidRPr="00B64466">
          <w:rPr>
            <w:rFonts w:ascii="Times New Roman" w:eastAsia="Times New Roman" w:hAnsi="Times New Roman" w:cs="Times New Roman"/>
            <w:b/>
            <w:bCs/>
            <w:color w:val="0000FF"/>
            <w:sz w:val="24"/>
            <w:szCs w:val="24"/>
            <w:u w:val="single"/>
            <w:lang w:eastAsia="es-ES"/>
          </w:rPr>
          <w:t>EXPOSICIÓN DE OBRAS</w:t>
        </w:r>
      </w:hyperlink>
      <w:r w:rsidRPr="00B64466">
        <w:rPr>
          <w:rFonts w:ascii="Times New Roman" w:eastAsia="Times New Roman" w:hAnsi="Times New Roman" w:cs="Times New Roman"/>
          <w:sz w:val="24"/>
          <w:szCs w:val="24"/>
          <w:lang w:eastAsia="es-ES"/>
        </w:rPr>
        <w:t xml:space="preserve"> </w:t>
      </w:r>
      <w:proofErr w:type="spellStart"/>
      <w:proofErr w:type="gramStart"/>
      <w:r w:rsidRPr="00B64466">
        <w:rPr>
          <w:rFonts w:ascii="Times New Roman" w:eastAsia="Times New Roman" w:hAnsi="Times New Roman" w:cs="Times New Roman"/>
          <w:sz w:val="24"/>
          <w:szCs w:val="24"/>
          <w:lang w:eastAsia="es-ES"/>
        </w:rPr>
        <w:t>edited</w:t>
      </w:r>
      <w:proofErr w:type="spellEnd"/>
      <w:r w:rsidRPr="00B64466">
        <w:rPr>
          <w:rFonts w:ascii="Times New Roman" w:eastAsia="Times New Roman" w:hAnsi="Times New Roman" w:cs="Times New Roman"/>
          <w:sz w:val="24"/>
          <w:szCs w:val="24"/>
          <w:lang w:eastAsia="es-ES"/>
        </w:rPr>
        <w:t xml:space="preserve"> ...</w:t>
      </w:r>
      <w:proofErr w:type="gramEnd"/>
      <w:r w:rsidRPr="00B64466">
        <w:rPr>
          <w:rFonts w:ascii="Times New Roman" w:eastAsia="Times New Roman" w:hAnsi="Times New Roman" w:cs="Times New Roman"/>
          <w:sz w:val="24"/>
          <w:szCs w:val="24"/>
          <w:lang w:eastAsia="es-ES"/>
        </w:rPr>
        <w:t xml:space="preserve"> PÉREZ,MROSA: Mª </w:t>
      </w:r>
      <w:proofErr w:type="spellStart"/>
      <w:r w:rsidRPr="00B64466">
        <w:rPr>
          <w:rFonts w:ascii="Times New Roman" w:eastAsia="Times New Roman" w:hAnsi="Times New Roman" w:cs="Times New Roman"/>
          <w:sz w:val="24"/>
          <w:szCs w:val="24"/>
          <w:lang w:eastAsia="es-ES"/>
        </w:rPr>
        <w:t>Angele</w:t>
      </w:r>
      <w:proofErr w:type="spellEnd"/>
      <w:r w:rsidRPr="00B64466">
        <w:rPr>
          <w:rFonts w:ascii="Times New Roman" w:eastAsia="Times New Roman" w:hAnsi="Times New Roman" w:cs="Times New Roman"/>
          <w:sz w:val="24"/>
          <w:szCs w:val="24"/>
          <w:lang w:eastAsia="es-ES"/>
        </w:rPr>
        <w:t xml:space="preserve"> me ha encantado es una monería, </w:t>
      </w:r>
      <w:proofErr w:type="spellStart"/>
      <w:r w:rsidRPr="00B64466">
        <w:rPr>
          <w:rFonts w:ascii="Times New Roman" w:eastAsia="Times New Roman" w:hAnsi="Times New Roman" w:cs="Times New Roman"/>
          <w:sz w:val="24"/>
          <w:szCs w:val="24"/>
          <w:lang w:eastAsia="es-ES"/>
        </w:rPr>
        <w:t>fantastico</w:t>
      </w:r>
      <w:proofErr w:type="spellEnd"/>
      <w:r w:rsidRPr="00B64466">
        <w:rPr>
          <w:rFonts w:ascii="Times New Roman" w:eastAsia="Times New Roman" w:hAnsi="Times New Roman" w:cs="Times New Roman"/>
          <w:sz w:val="24"/>
          <w:szCs w:val="24"/>
          <w:lang w:eastAsia="es-ES"/>
        </w:rPr>
        <w:t xml:space="preserve">. Digo al igual que </w:t>
      </w:r>
      <w:proofErr w:type="spellStart"/>
      <w:r w:rsidRPr="00B64466">
        <w:rPr>
          <w:rFonts w:ascii="Times New Roman" w:eastAsia="Times New Roman" w:hAnsi="Times New Roman" w:cs="Times New Roman"/>
          <w:sz w:val="24"/>
          <w:szCs w:val="24"/>
          <w:lang w:eastAsia="es-ES"/>
        </w:rPr>
        <w:t>tu</w:t>
      </w:r>
      <w:proofErr w:type="spellEnd"/>
      <w:r w:rsidRPr="00B64466">
        <w:rPr>
          <w:rFonts w:ascii="Times New Roman" w:eastAsia="Times New Roman" w:hAnsi="Times New Roman" w:cs="Times New Roman"/>
          <w:sz w:val="24"/>
          <w:szCs w:val="24"/>
          <w:lang w:eastAsia="es-ES"/>
        </w:rPr>
        <w:t xml:space="preserve">, </w:t>
      </w:r>
      <w:proofErr w:type="gramStart"/>
      <w:r w:rsidRPr="00B64466">
        <w:rPr>
          <w:rFonts w:ascii="Times New Roman" w:eastAsia="Times New Roman" w:hAnsi="Times New Roman" w:cs="Times New Roman"/>
          <w:sz w:val="24"/>
          <w:szCs w:val="24"/>
          <w:lang w:eastAsia="es-ES"/>
        </w:rPr>
        <w:t>ha ...</w:t>
      </w:r>
      <w:proofErr w:type="gramEnd"/>
      <w:r w:rsidRPr="00B64466">
        <w:rPr>
          <w:rFonts w:ascii="Times New Roman" w:eastAsia="Times New Roman" w:hAnsi="Times New Roman" w:cs="Times New Roman"/>
          <w:sz w:val="24"/>
          <w:szCs w:val="24"/>
          <w:lang w:eastAsia="es-ES"/>
        </w:rPr>
        <w:t xml:space="preserve"> </w:t>
      </w:r>
    </w:p>
    <w:p w:rsidR="00B64466" w:rsidRPr="00B64466" w:rsidRDefault="00B64466" w:rsidP="00B64466">
      <w:pPr>
        <w:spacing w:after="0"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noProof/>
          <w:color w:val="0000FF"/>
          <w:sz w:val="24"/>
          <w:szCs w:val="24"/>
          <w:lang w:eastAsia="es-ES"/>
        </w:rPr>
        <w:drawing>
          <wp:inline distT="0" distB="0" distL="0" distR="0">
            <wp:extent cx="152400" cy="152400"/>
            <wp:effectExtent l="0" t="0" r="0" b="0"/>
            <wp:docPr id="40" name="Imagen 40" descr="GONZALEZ_SARA">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GONZALEZ_SARA">
                      <a:hlinkClick r:id="rId13"/>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28" w:history="1">
        <w:r w:rsidRPr="00B64466">
          <w:rPr>
            <w:rFonts w:ascii="Times New Roman" w:eastAsia="Times New Roman" w:hAnsi="Times New Roman" w:cs="Times New Roman"/>
            <w:color w:val="0000FF"/>
            <w:sz w:val="24"/>
            <w:szCs w:val="24"/>
            <w:u w:val="single"/>
            <w:lang w:eastAsia="es-ES"/>
          </w:rPr>
          <w:t>GONZALEZ_SARA</w:t>
        </w:r>
      </w:hyperlink>
    </w:p>
    <w:p w:rsidR="00B64466" w:rsidRDefault="00B64466" w:rsidP="00B64466">
      <w:pPr>
        <w:spacing w:after="0" w:line="240" w:lineRule="auto"/>
        <w:rPr>
          <w:rFonts w:ascii="Times New Roman" w:eastAsia="Times New Roman" w:hAnsi="Times New Roman" w:cs="Times New Roman"/>
          <w:sz w:val="24"/>
          <w:szCs w:val="24"/>
          <w:lang w:eastAsia="es-ES"/>
        </w:rPr>
      </w:pPr>
      <w:r w:rsidRPr="00B64466">
        <w:rPr>
          <w:rFonts w:ascii="Times New Roman" w:eastAsia="Times New Roman" w:hAnsi="Times New Roman" w:cs="Times New Roman"/>
          <w:sz w:val="24"/>
          <w:szCs w:val="24"/>
          <w:lang w:eastAsia="es-ES"/>
        </w:rPr>
        <w:t>11:14 am</w:t>
      </w:r>
    </w:p>
    <w:p w:rsidR="00BB1973" w:rsidRDefault="00BB1973" w:rsidP="00B64466">
      <w:pPr>
        <w:spacing w:after="0" w:line="240" w:lineRule="auto"/>
        <w:rPr>
          <w:rFonts w:ascii="Times New Roman" w:eastAsia="Times New Roman" w:hAnsi="Times New Roman" w:cs="Times New Roman"/>
          <w:sz w:val="24"/>
          <w:szCs w:val="24"/>
          <w:lang w:eastAsia="es-ES"/>
        </w:rPr>
      </w:pPr>
    </w:p>
    <w:p w:rsidR="00BB1973" w:rsidRPr="00B64466" w:rsidRDefault="00BB1973" w:rsidP="00B64466">
      <w:pPr>
        <w:spacing w:after="0" w:line="240" w:lineRule="auto"/>
        <w:rPr>
          <w:rFonts w:ascii="Times New Roman" w:eastAsia="Times New Roman" w:hAnsi="Times New Roman" w:cs="Times New Roman"/>
          <w:sz w:val="24"/>
          <w:szCs w:val="24"/>
          <w:lang w:eastAsia="es-ES"/>
        </w:rPr>
      </w:pPr>
      <w:ins w:id="10" w:author="Unknown">
        <w:r w:rsidRPr="00BB1973">
          <w:rPr>
            <w:rFonts w:ascii="Times New Roman" w:eastAsia="Times New Roman" w:hAnsi="Times New Roman" w:cs="Times New Roman"/>
            <w:sz w:val="24"/>
            <w:szCs w:val="24"/>
            <w:lang w:eastAsia="es-ES"/>
          </w:rPr>
          <w:t xml:space="preserve">Sara </w:t>
        </w:r>
        <w:proofErr w:type="spellStart"/>
        <w:r w:rsidRPr="00BB1973">
          <w:rPr>
            <w:rFonts w:ascii="Times New Roman" w:eastAsia="Times New Roman" w:hAnsi="Times New Roman" w:cs="Times New Roman"/>
            <w:sz w:val="24"/>
            <w:szCs w:val="24"/>
            <w:lang w:eastAsia="es-ES"/>
          </w:rPr>
          <w:t>Urbón</w:t>
        </w:r>
        <w:proofErr w:type="spellEnd"/>
        <w:r w:rsidRPr="00BB1973">
          <w:rPr>
            <w:rFonts w:ascii="Times New Roman" w:eastAsia="Times New Roman" w:hAnsi="Times New Roman" w:cs="Times New Roman"/>
            <w:sz w:val="24"/>
            <w:szCs w:val="24"/>
            <w:lang w:eastAsia="es-ES"/>
          </w:rPr>
          <w:t xml:space="preserve">: ¡Qué bonito! Tiene razón Ainhoa, ya verás cómo te acuerdas de este álbum y de esta experiencia con la wiki y, esperemos, de tus compis! </w:t>
        </w:r>
        <w:proofErr w:type="spellStart"/>
        <w:r w:rsidRPr="00BB1973">
          <w:rPr>
            <w:rFonts w:ascii="Times New Roman" w:eastAsia="Times New Roman" w:hAnsi="Times New Roman" w:cs="Times New Roman"/>
            <w:sz w:val="24"/>
            <w:szCs w:val="24"/>
            <w:lang w:eastAsia="es-ES"/>
          </w:rPr>
          <w:t>jejeje</w:t>
        </w:r>
        <w:proofErr w:type="spellEnd"/>
        <w:r w:rsidRPr="00BB1973">
          <w:rPr>
            <w:rFonts w:ascii="Times New Roman" w:eastAsia="Times New Roman" w:hAnsi="Times New Roman" w:cs="Times New Roman"/>
            <w:sz w:val="24"/>
            <w:szCs w:val="24"/>
            <w:lang w:eastAsia="es-ES"/>
          </w:rPr>
          <w:t xml:space="preserve"> Enhorabuena</w:t>
        </w:r>
        <w:proofErr w:type="gramStart"/>
        <w:r w:rsidRPr="00BB1973">
          <w:rPr>
            <w:rFonts w:ascii="Times New Roman" w:eastAsia="Times New Roman" w:hAnsi="Times New Roman" w:cs="Times New Roman"/>
            <w:sz w:val="24"/>
            <w:szCs w:val="24"/>
            <w:lang w:eastAsia="es-ES"/>
          </w:rPr>
          <w:t>!</w:t>
        </w:r>
      </w:ins>
      <w:proofErr w:type="gramEnd"/>
      <w:r w:rsidRPr="00BB1973">
        <w:rPr>
          <w:rFonts w:ascii="Times New Roman" w:eastAsia="Times New Roman" w:hAnsi="Times New Roman" w:cs="Times New Roman"/>
          <w:sz w:val="24"/>
          <w:szCs w:val="24"/>
          <w:lang w:eastAsia="es-ES"/>
        </w:rPr>
        <w:br/>
      </w:r>
    </w:p>
    <w:p w:rsidR="00B64466" w:rsidRPr="00B64466" w:rsidRDefault="00B64466" w:rsidP="00B64466">
      <w:pPr>
        <w:spacing w:after="0"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noProof/>
          <w:sz w:val="24"/>
          <w:szCs w:val="24"/>
          <w:lang w:eastAsia="es-ES"/>
        </w:rPr>
        <w:drawing>
          <wp:inline distT="0" distB="0" distL="0" distR="0">
            <wp:extent cx="152400" cy="152400"/>
            <wp:effectExtent l="0" t="0" r="0" b="0"/>
            <wp:docPr id="39" name="Imagen 39" descr="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pag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B64466" w:rsidRPr="00B64466" w:rsidRDefault="00B64466" w:rsidP="00B64466">
      <w:pPr>
        <w:spacing w:after="0" w:line="240" w:lineRule="auto"/>
        <w:rPr>
          <w:rFonts w:ascii="Times New Roman" w:eastAsia="Times New Roman" w:hAnsi="Times New Roman" w:cs="Times New Roman"/>
          <w:sz w:val="24"/>
          <w:szCs w:val="24"/>
          <w:lang w:eastAsia="es-ES"/>
        </w:rPr>
      </w:pPr>
      <w:hyperlink r:id="rId29" w:history="1">
        <w:r w:rsidRPr="00B64466">
          <w:rPr>
            <w:rFonts w:ascii="Times New Roman" w:eastAsia="Times New Roman" w:hAnsi="Times New Roman" w:cs="Times New Roman"/>
            <w:b/>
            <w:bCs/>
            <w:color w:val="0000FF"/>
            <w:sz w:val="24"/>
            <w:szCs w:val="24"/>
            <w:u w:val="single"/>
            <w:lang w:eastAsia="es-ES"/>
          </w:rPr>
          <w:t>EXPOSICIÓN DE OBRAS</w:t>
        </w:r>
      </w:hyperlink>
      <w:r w:rsidRPr="00B64466">
        <w:rPr>
          <w:rFonts w:ascii="Times New Roman" w:eastAsia="Times New Roman" w:hAnsi="Times New Roman" w:cs="Times New Roman"/>
          <w:sz w:val="24"/>
          <w:szCs w:val="24"/>
          <w:lang w:eastAsia="es-ES"/>
        </w:rPr>
        <w:t xml:space="preserve"> </w:t>
      </w:r>
      <w:proofErr w:type="spellStart"/>
      <w:proofErr w:type="gramStart"/>
      <w:r w:rsidRPr="00B64466">
        <w:rPr>
          <w:rFonts w:ascii="Times New Roman" w:eastAsia="Times New Roman" w:hAnsi="Times New Roman" w:cs="Times New Roman"/>
          <w:sz w:val="24"/>
          <w:szCs w:val="24"/>
          <w:lang w:eastAsia="es-ES"/>
        </w:rPr>
        <w:t>edited</w:t>
      </w:r>
      <w:proofErr w:type="spellEnd"/>
      <w:r w:rsidRPr="00B64466">
        <w:rPr>
          <w:rFonts w:ascii="Times New Roman" w:eastAsia="Times New Roman" w:hAnsi="Times New Roman" w:cs="Times New Roman"/>
          <w:sz w:val="24"/>
          <w:szCs w:val="24"/>
          <w:lang w:eastAsia="es-ES"/>
        </w:rPr>
        <w:t xml:space="preserve"> ...</w:t>
      </w:r>
      <w:proofErr w:type="gramEnd"/>
      <w:r w:rsidRPr="00B64466">
        <w:rPr>
          <w:rFonts w:ascii="Times New Roman" w:eastAsia="Times New Roman" w:hAnsi="Times New Roman" w:cs="Times New Roman"/>
          <w:sz w:val="24"/>
          <w:szCs w:val="24"/>
          <w:lang w:eastAsia="es-ES"/>
        </w:rPr>
        <w:t xml:space="preserve"> Mª Ángeles: Hoye, es </w:t>
      </w:r>
      <w:proofErr w:type="spellStart"/>
      <w:r w:rsidRPr="00B64466">
        <w:rPr>
          <w:rFonts w:ascii="Times New Roman" w:eastAsia="Times New Roman" w:hAnsi="Times New Roman" w:cs="Times New Roman"/>
          <w:sz w:val="24"/>
          <w:szCs w:val="24"/>
          <w:lang w:eastAsia="es-ES"/>
        </w:rPr>
        <w:t>magnifica</w:t>
      </w:r>
      <w:proofErr w:type="spellEnd"/>
      <w:r w:rsidRPr="00B64466">
        <w:rPr>
          <w:rFonts w:ascii="Times New Roman" w:eastAsia="Times New Roman" w:hAnsi="Times New Roman" w:cs="Times New Roman"/>
          <w:sz w:val="24"/>
          <w:szCs w:val="24"/>
          <w:lang w:eastAsia="es-ES"/>
        </w:rPr>
        <w:t xml:space="preserve">!!! Te ha quedado preciosa y además el significado la hace </w:t>
      </w:r>
      <w:proofErr w:type="spellStart"/>
      <w:r w:rsidRPr="00B64466">
        <w:rPr>
          <w:rFonts w:ascii="Times New Roman" w:eastAsia="Times New Roman" w:hAnsi="Times New Roman" w:cs="Times New Roman"/>
          <w:sz w:val="24"/>
          <w:szCs w:val="24"/>
          <w:lang w:eastAsia="es-ES"/>
        </w:rPr>
        <w:t>muc</w:t>
      </w:r>
      <w:proofErr w:type="spellEnd"/>
      <w:r w:rsidRPr="00B64466">
        <w:rPr>
          <w:rFonts w:ascii="Times New Roman" w:eastAsia="Times New Roman" w:hAnsi="Times New Roman" w:cs="Times New Roman"/>
          <w:sz w:val="24"/>
          <w:szCs w:val="24"/>
          <w:lang w:eastAsia="es-ES"/>
        </w:rPr>
        <w:t xml:space="preserve">... </w:t>
      </w:r>
    </w:p>
    <w:p w:rsidR="00B64466" w:rsidRPr="00B64466" w:rsidRDefault="00B64466" w:rsidP="00B64466">
      <w:pPr>
        <w:spacing w:after="0"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noProof/>
          <w:color w:val="0000FF"/>
          <w:sz w:val="24"/>
          <w:szCs w:val="24"/>
          <w:lang w:eastAsia="es-ES"/>
        </w:rPr>
        <w:drawing>
          <wp:inline distT="0" distB="0" distL="0" distR="0">
            <wp:extent cx="152400" cy="152400"/>
            <wp:effectExtent l="0" t="0" r="0" b="0"/>
            <wp:docPr id="38" name="Imagen 38" descr="GONZALEZ_SARA">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GONZALEZ_SARA">
                      <a:hlinkClick r:id="rId13"/>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30" w:history="1">
        <w:r w:rsidRPr="00B64466">
          <w:rPr>
            <w:rFonts w:ascii="Times New Roman" w:eastAsia="Times New Roman" w:hAnsi="Times New Roman" w:cs="Times New Roman"/>
            <w:color w:val="0000FF"/>
            <w:sz w:val="24"/>
            <w:szCs w:val="24"/>
            <w:u w:val="single"/>
            <w:lang w:eastAsia="es-ES"/>
          </w:rPr>
          <w:t>GONZALEZ_SARA</w:t>
        </w:r>
      </w:hyperlink>
    </w:p>
    <w:p w:rsidR="00B64466" w:rsidRDefault="00B64466" w:rsidP="00B64466">
      <w:pPr>
        <w:spacing w:after="0" w:line="240" w:lineRule="auto"/>
        <w:rPr>
          <w:rFonts w:ascii="Times New Roman" w:eastAsia="Times New Roman" w:hAnsi="Times New Roman" w:cs="Times New Roman"/>
          <w:sz w:val="24"/>
          <w:szCs w:val="24"/>
          <w:lang w:eastAsia="es-ES"/>
        </w:rPr>
      </w:pPr>
      <w:r w:rsidRPr="00B64466">
        <w:rPr>
          <w:rFonts w:ascii="Times New Roman" w:eastAsia="Times New Roman" w:hAnsi="Times New Roman" w:cs="Times New Roman"/>
          <w:sz w:val="24"/>
          <w:szCs w:val="24"/>
          <w:lang w:eastAsia="es-ES"/>
        </w:rPr>
        <w:t>11:13 am</w:t>
      </w:r>
    </w:p>
    <w:p w:rsidR="00BB1973" w:rsidRPr="00BB1973" w:rsidRDefault="00BB1973" w:rsidP="00BB1973">
      <w:pPr>
        <w:spacing w:after="0" w:line="240" w:lineRule="auto"/>
        <w:rPr>
          <w:rFonts w:ascii="Times New Roman" w:eastAsia="Times New Roman" w:hAnsi="Times New Roman" w:cs="Times New Roman"/>
          <w:sz w:val="24"/>
          <w:szCs w:val="24"/>
          <w:lang w:eastAsia="es-ES"/>
        </w:rPr>
      </w:pPr>
      <w:ins w:id="11" w:author="Unknown">
        <w:r w:rsidRPr="00BB1973">
          <w:rPr>
            <w:rFonts w:ascii="Times New Roman" w:eastAsia="Times New Roman" w:hAnsi="Times New Roman" w:cs="Times New Roman"/>
            <w:sz w:val="24"/>
            <w:szCs w:val="24"/>
            <w:lang w:eastAsia="es-ES"/>
          </w:rPr>
          <w:t xml:space="preserve">Mª Ángeles: Hoye, es </w:t>
        </w:r>
        <w:proofErr w:type="spellStart"/>
        <w:r w:rsidRPr="00BB1973">
          <w:rPr>
            <w:rFonts w:ascii="Times New Roman" w:eastAsia="Times New Roman" w:hAnsi="Times New Roman" w:cs="Times New Roman"/>
            <w:sz w:val="24"/>
            <w:szCs w:val="24"/>
            <w:lang w:eastAsia="es-ES"/>
          </w:rPr>
          <w:t>magnifica</w:t>
        </w:r>
        <w:proofErr w:type="spellEnd"/>
        <w:proofErr w:type="gramStart"/>
        <w:r w:rsidRPr="00BB1973">
          <w:rPr>
            <w:rFonts w:ascii="Times New Roman" w:eastAsia="Times New Roman" w:hAnsi="Times New Roman" w:cs="Times New Roman"/>
            <w:sz w:val="24"/>
            <w:szCs w:val="24"/>
            <w:lang w:eastAsia="es-ES"/>
          </w:rPr>
          <w:t>!!!</w:t>
        </w:r>
        <w:proofErr w:type="gramEnd"/>
        <w:r w:rsidRPr="00BB1973">
          <w:rPr>
            <w:rFonts w:ascii="Times New Roman" w:eastAsia="Times New Roman" w:hAnsi="Times New Roman" w:cs="Times New Roman"/>
            <w:sz w:val="24"/>
            <w:szCs w:val="24"/>
            <w:lang w:eastAsia="es-ES"/>
          </w:rPr>
          <w:t xml:space="preserve"> Te ha quedado preciosa y además el significado la hace mucho más especial. Me encanta.</w:t>
        </w:r>
        <w:r w:rsidRPr="00BB1973">
          <w:rPr>
            <w:rFonts w:ascii="Times New Roman" w:eastAsia="Times New Roman" w:hAnsi="Times New Roman" w:cs="Times New Roman"/>
            <w:sz w:val="24"/>
            <w:szCs w:val="24"/>
            <w:lang w:eastAsia="es-ES"/>
          </w:rPr>
          <w:br/>
          <w:t>Un saludo</w:t>
        </w:r>
        <w:r w:rsidRPr="00BB1973">
          <w:rPr>
            <w:rFonts w:ascii="Times New Roman" w:eastAsia="Times New Roman" w:hAnsi="Times New Roman" w:cs="Times New Roman"/>
            <w:sz w:val="24"/>
            <w:szCs w:val="24"/>
            <w:lang w:eastAsia="es-ES"/>
          </w:rPr>
          <w:br/>
          <w:t xml:space="preserve">Sara </w:t>
        </w:r>
        <w:proofErr w:type="spellStart"/>
        <w:r w:rsidRPr="00BB1973">
          <w:rPr>
            <w:rFonts w:ascii="Times New Roman" w:eastAsia="Times New Roman" w:hAnsi="Times New Roman" w:cs="Times New Roman"/>
            <w:sz w:val="24"/>
            <w:szCs w:val="24"/>
            <w:lang w:eastAsia="es-ES"/>
          </w:rPr>
          <w:t>Urbón</w:t>
        </w:r>
        <w:proofErr w:type="spellEnd"/>
        <w:r w:rsidRPr="00BB1973">
          <w:rPr>
            <w:rFonts w:ascii="Times New Roman" w:eastAsia="Times New Roman" w:hAnsi="Times New Roman" w:cs="Times New Roman"/>
            <w:sz w:val="24"/>
            <w:szCs w:val="24"/>
            <w:lang w:eastAsia="es-ES"/>
          </w:rPr>
          <w:t>: Muy bonito Hoye :) Me encanta y lo que más me gusta sigue siendo la idea, lo que representa y el misterio que guarda esta obra. Es genial :)</w:t>
        </w:r>
      </w:ins>
    </w:p>
    <w:p w:rsidR="00BB1973" w:rsidRDefault="00BB1973" w:rsidP="00B64466">
      <w:pPr>
        <w:spacing w:after="0" w:line="240" w:lineRule="auto"/>
        <w:rPr>
          <w:rFonts w:ascii="Times New Roman" w:eastAsia="Times New Roman" w:hAnsi="Times New Roman" w:cs="Times New Roman"/>
          <w:sz w:val="24"/>
          <w:szCs w:val="24"/>
          <w:lang w:eastAsia="es-ES"/>
        </w:rPr>
      </w:pPr>
    </w:p>
    <w:p w:rsidR="00BB1973" w:rsidRPr="00B64466" w:rsidRDefault="00BB1973" w:rsidP="00B64466">
      <w:pPr>
        <w:spacing w:after="0" w:line="240" w:lineRule="auto"/>
        <w:rPr>
          <w:rFonts w:ascii="Times New Roman" w:eastAsia="Times New Roman" w:hAnsi="Times New Roman" w:cs="Times New Roman"/>
          <w:sz w:val="24"/>
          <w:szCs w:val="24"/>
          <w:lang w:eastAsia="es-ES"/>
        </w:rPr>
      </w:pPr>
    </w:p>
    <w:p w:rsidR="00B64466" w:rsidRPr="00B64466" w:rsidRDefault="00B64466" w:rsidP="00B64466">
      <w:pPr>
        <w:spacing w:after="0"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noProof/>
          <w:sz w:val="24"/>
          <w:szCs w:val="24"/>
          <w:lang w:eastAsia="es-ES"/>
        </w:rPr>
        <w:drawing>
          <wp:inline distT="0" distB="0" distL="0" distR="0">
            <wp:extent cx="142875" cy="142875"/>
            <wp:effectExtent l="0" t="0" r="9525" b="9525"/>
            <wp:docPr id="37" name="Imagen 37" descr="tog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toggle"/>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proofErr w:type="spellStart"/>
      <w:r w:rsidRPr="00B64466">
        <w:rPr>
          <w:rFonts w:ascii="Times New Roman" w:eastAsia="Times New Roman" w:hAnsi="Times New Roman" w:cs="Times New Roman"/>
          <w:sz w:val="24"/>
          <w:szCs w:val="24"/>
          <w:lang w:eastAsia="es-ES"/>
        </w:rPr>
        <w:t>Saturday</w:t>
      </w:r>
      <w:proofErr w:type="spellEnd"/>
      <w:r w:rsidRPr="00B64466">
        <w:rPr>
          <w:rFonts w:ascii="Times New Roman" w:eastAsia="Times New Roman" w:hAnsi="Times New Roman" w:cs="Times New Roman"/>
          <w:sz w:val="24"/>
          <w:szCs w:val="24"/>
          <w:lang w:eastAsia="es-ES"/>
        </w:rPr>
        <w:t xml:space="preserve">, </w:t>
      </w:r>
      <w:proofErr w:type="spellStart"/>
      <w:r w:rsidRPr="00B64466">
        <w:rPr>
          <w:rFonts w:ascii="Times New Roman" w:eastAsia="Times New Roman" w:hAnsi="Times New Roman" w:cs="Times New Roman"/>
          <w:sz w:val="24"/>
          <w:szCs w:val="24"/>
          <w:lang w:eastAsia="es-ES"/>
        </w:rPr>
        <w:t>May</w:t>
      </w:r>
      <w:proofErr w:type="spellEnd"/>
      <w:r w:rsidRPr="00B64466">
        <w:rPr>
          <w:rFonts w:ascii="Times New Roman" w:eastAsia="Times New Roman" w:hAnsi="Times New Roman" w:cs="Times New Roman"/>
          <w:sz w:val="24"/>
          <w:szCs w:val="24"/>
          <w:lang w:eastAsia="es-ES"/>
        </w:rPr>
        <w:t xml:space="preserve"> 26 </w:t>
      </w:r>
    </w:p>
    <w:p w:rsidR="00B64466" w:rsidRPr="00B64466" w:rsidRDefault="00B64466" w:rsidP="00B64466">
      <w:pPr>
        <w:spacing w:after="0"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noProof/>
          <w:sz w:val="24"/>
          <w:szCs w:val="24"/>
          <w:lang w:eastAsia="es-ES"/>
        </w:rPr>
        <w:drawing>
          <wp:inline distT="0" distB="0" distL="0" distR="0">
            <wp:extent cx="152400" cy="152400"/>
            <wp:effectExtent l="0" t="0" r="0" b="0"/>
            <wp:docPr id="36" name="Imagen 36" descr="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pag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B64466" w:rsidRPr="00B64466" w:rsidRDefault="00B64466" w:rsidP="00B64466">
      <w:pPr>
        <w:spacing w:after="0" w:line="240" w:lineRule="auto"/>
        <w:rPr>
          <w:rFonts w:ascii="Times New Roman" w:eastAsia="Times New Roman" w:hAnsi="Times New Roman" w:cs="Times New Roman"/>
          <w:sz w:val="24"/>
          <w:szCs w:val="24"/>
          <w:lang w:eastAsia="es-ES"/>
        </w:rPr>
      </w:pPr>
      <w:hyperlink r:id="rId31" w:history="1">
        <w:r w:rsidRPr="00B64466">
          <w:rPr>
            <w:rFonts w:ascii="Times New Roman" w:eastAsia="Times New Roman" w:hAnsi="Times New Roman" w:cs="Times New Roman"/>
            <w:b/>
            <w:bCs/>
            <w:color w:val="0000FF"/>
            <w:sz w:val="24"/>
            <w:szCs w:val="24"/>
            <w:u w:val="single"/>
            <w:lang w:eastAsia="es-ES"/>
          </w:rPr>
          <w:t>TERCERO SANZ, YOLANDA</w:t>
        </w:r>
      </w:hyperlink>
      <w:r w:rsidRPr="00B64466">
        <w:rPr>
          <w:rFonts w:ascii="Times New Roman" w:eastAsia="Times New Roman" w:hAnsi="Times New Roman" w:cs="Times New Roman"/>
          <w:sz w:val="24"/>
          <w:szCs w:val="24"/>
          <w:lang w:eastAsia="es-ES"/>
        </w:rPr>
        <w:t xml:space="preserve"> </w:t>
      </w:r>
      <w:proofErr w:type="spellStart"/>
      <w:proofErr w:type="gramStart"/>
      <w:r w:rsidRPr="00B64466">
        <w:rPr>
          <w:rFonts w:ascii="Times New Roman" w:eastAsia="Times New Roman" w:hAnsi="Times New Roman" w:cs="Times New Roman"/>
          <w:sz w:val="24"/>
          <w:szCs w:val="24"/>
          <w:lang w:eastAsia="es-ES"/>
        </w:rPr>
        <w:t>edited</w:t>
      </w:r>
      <w:proofErr w:type="spellEnd"/>
      <w:r w:rsidRPr="00B64466">
        <w:rPr>
          <w:rFonts w:ascii="Times New Roman" w:eastAsia="Times New Roman" w:hAnsi="Times New Roman" w:cs="Times New Roman"/>
          <w:sz w:val="24"/>
          <w:szCs w:val="24"/>
          <w:lang w:eastAsia="es-ES"/>
        </w:rPr>
        <w:t xml:space="preserve"> ...</w:t>
      </w:r>
      <w:proofErr w:type="gramEnd"/>
      <w:r w:rsidRPr="00B64466">
        <w:rPr>
          <w:rFonts w:ascii="Times New Roman" w:eastAsia="Times New Roman" w:hAnsi="Times New Roman" w:cs="Times New Roman"/>
          <w:sz w:val="24"/>
          <w:szCs w:val="24"/>
          <w:lang w:eastAsia="es-ES"/>
        </w:rPr>
        <w:t xml:space="preserve"> Hola Yolanda, ya tan solo te queda la primavera no? podrías utilizar flores desecadas, pero ... </w:t>
      </w:r>
    </w:p>
    <w:p w:rsidR="00B64466" w:rsidRPr="00B64466" w:rsidRDefault="00B64466" w:rsidP="00B64466">
      <w:pPr>
        <w:spacing w:after="0"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noProof/>
          <w:color w:val="0000FF"/>
          <w:sz w:val="24"/>
          <w:szCs w:val="24"/>
          <w:lang w:eastAsia="es-ES"/>
        </w:rPr>
        <w:drawing>
          <wp:inline distT="0" distB="0" distL="0" distR="0">
            <wp:extent cx="152400" cy="152400"/>
            <wp:effectExtent l="0" t="0" r="0" b="0"/>
            <wp:docPr id="35" name="Imagen 35" descr="GONZALEZ_SARA">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GONZALEZ_SARA">
                      <a:hlinkClick r:id="rId13"/>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32" w:history="1">
        <w:r w:rsidRPr="00B64466">
          <w:rPr>
            <w:rFonts w:ascii="Times New Roman" w:eastAsia="Times New Roman" w:hAnsi="Times New Roman" w:cs="Times New Roman"/>
            <w:color w:val="0000FF"/>
            <w:sz w:val="24"/>
            <w:szCs w:val="24"/>
            <w:u w:val="single"/>
            <w:lang w:eastAsia="es-ES"/>
          </w:rPr>
          <w:t>GONZALEZ_SARA</w:t>
        </w:r>
      </w:hyperlink>
    </w:p>
    <w:p w:rsidR="00B64466" w:rsidRDefault="00B64466" w:rsidP="00B64466">
      <w:pPr>
        <w:spacing w:after="0" w:line="240" w:lineRule="auto"/>
        <w:rPr>
          <w:rFonts w:ascii="Times New Roman" w:eastAsia="Times New Roman" w:hAnsi="Times New Roman" w:cs="Times New Roman"/>
          <w:sz w:val="24"/>
          <w:szCs w:val="24"/>
          <w:lang w:eastAsia="es-ES"/>
        </w:rPr>
      </w:pPr>
      <w:r w:rsidRPr="00B64466">
        <w:rPr>
          <w:rFonts w:ascii="Times New Roman" w:eastAsia="Times New Roman" w:hAnsi="Times New Roman" w:cs="Times New Roman"/>
          <w:sz w:val="24"/>
          <w:szCs w:val="24"/>
          <w:lang w:eastAsia="es-ES"/>
        </w:rPr>
        <w:t>7:25 pm</w:t>
      </w:r>
    </w:p>
    <w:p w:rsidR="00971109" w:rsidRPr="00971109" w:rsidRDefault="00971109" w:rsidP="00971109">
      <w:pPr>
        <w:spacing w:after="0" w:line="240" w:lineRule="auto"/>
        <w:rPr>
          <w:rFonts w:ascii="Times New Roman" w:eastAsia="Times New Roman" w:hAnsi="Times New Roman" w:cs="Times New Roman"/>
          <w:sz w:val="24"/>
          <w:szCs w:val="24"/>
          <w:lang w:eastAsia="es-ES"/>
        </w:rPr>
      </w:pPr>
      <w:ins w:id="12" w:author="Unknown">
        <w:r w:rsidRPr="00971109">
          <w:rPr>
            <w:rFonts w:ascii="Times New Roman" w:eastAsia="Times New Roman" w:hAnsi="Times New Roman" w:cs="Times New Roman"/>
            <w:sz w:val="24"/>
            <w:szCs w:val="24"/>
            <w:lang w:eastAsia="es-ES"/>
          </w:rPr>
          <w:t>Hola Yolanda, ya tan solo te queda la primavera no</w:t>
        </w:r>
        <w:proofErr w:type="gramStart"/>
        <w:r w:rsidRPr="00971109">
          <w:rPr>
            <w:rFonts w:ascii="Times New Roman" w:eastAsia="Times New Roman" w:hAnsi="Times New Roman" w:cs="Times New Roman"/>
            <w:sz w:val="24"/>
            <w:szCs w:val="24"/>
            <w:lang w:eastAsia="es-ES"/>
          </w:rPr>
          <w:t>?</w:t>
        </w:r>
        <w:proofErr w:type="gramEnd"/>
        <w:r w:rsidRPr="00971109">
          <w:rPr>
            <w:rFonts w:ascii="Times New Roman" w:eastAsia="Times New Roman" w:hAnsi="Times New Roman" w:cs="Times New Roman"/>
            <w:sz w:val="24"/>
            <w:szCs w:val="24"/>
            <w:lang w:eastAsia="es-ES"/>
          </w:rPr>
          <w:t xml:space="preserve"> podrías utilizar flores desecadas, pero claro muy pequeñas o también telas recortadas de colores y luego pegadas.</w:t>
        </w:r>
        <w:r w:rsidRPr="00971109">
          <w:rPr>
            <w:rFonts w:ascii="Times New Roman" w:eastAsia="Times New Roman" w:hAnsi="Times New Roman" w:cs="Times New Roman"/>
            <w:sz w:val="24"/>
            <w:szCs w:val="24"/>
            <w:lang w:eastAsia="es-ES"/>
          </w:rPr>
          <w:br/>
          <w:t>Un saludo .Noelia García.</w:t>
        </w:r>
        <w:r w:rsidRPr="00971109">
          <w:rPr>
            <w:rFonts w:ascii="Times New Roman" w:eastAsia="Times New Roman" w:hAnsi="Times New Roman" w:cs="Times New Roman"/>
            <w:sz w:val="24"/>
            <w:szCs w:val="24"/>
            <w:lang w:eastAsia="es-ES"/>
          </w:rPr>
          <w:br/>
          <w:t xml:space="preserve">Sara </w:t>
        </w:r>
        <w:proofErr w:type="spellStart"/>
        <w:r w:rsidRPr="00971109">
          <w:rPr>
            <w:rFonts w:ascii="Times New Roman" w:eastAsia="Times New Roman" w:hAnsi="Times New Roman" w:cs="Times New Roman"/>
            <w:sz w:val="24"/>
            <w:szCs w:val="24"/>
            <w:lang w:eastAsia="es-ES"/>
          </w:rPr>
          <w:t>Urbón</w:t>
        </w:r>
        <w:proofErr w:type="spellEnd"/>
        <w:proofErr w:type="gramStart"/>
        <w:r w:rsidRPr="00971109">
          <w:rPr>
            <w:rFonts w:ascii="Times New Roman" w:eastAsia="Times New Roman" w:hAnsi="Times New Roman" w:cs="Times New Roman"/>
            <w:sz w:val="24"/>
            <w:szCs w:val="24"/>
            <w:lang w:eastAsia="es-ES"/>
          </w:rPr>
          <w:t>:¿</w:t>
        </w:r>
        <w:proofErr w:type="gramEnd"/>
        <w:r w:rsidRPr="00971109">
          <w:rPr>
            <w:rFonts w:ascii="Times New Roman" w:eastAsia="Times New Roman" w:hAnsi="Times New Roman" w:cs="Times New Roman"/>
            <w:sz w:val="24"/>
            <w:szCs w:val="24"/>
            <w:lang w:eastAsia="es-ES"/>
          </w:rPr>
          <w:t>cómo vas, Yolanda? Tienes ya la primavera</w:t>
        </w:r>
        <w:proofErr w:type="gramStart"/>
        <w:r w:rsidRPr="00971109">
          <w:rPr>
            <w:rFonts w:ascii="Times New Roman" w:eastAsia="Times New Roman" w:hAnsi="Times New Roman" w:cs="Times New Roman"/>
            <w:sz w:val="24"/>
            <w:szCs w:val="24"/>
            <w:lang w:eastAsia="es-ES"/>
          </w:rPr>
          <w:t>???</w:t>
        </w:r>
        <w:proofErr w:type="gramEnd"/>
        <w:r w:rsidRPr="00971109">
          <w:rPr>
            <w:rFonts w:ascii="Times New Roman" w:eastAsia="Times New Roman" w:hAnsi="Times New Roman" w:cs="Times New Roman"/>
            <w:sz w:val="24"/>
            <w:szCs w:val="24"/>
            <w:lang w:eastAsia="es-ES"/>
          </w:rPr>
          <w:t xml:space="preserve"> Qué te parecen telas verdes o papel maché de diferentes tonos verdes superpuestos</w:t>
        </w:r>
        <w:proofErr w:type="gramStart"/>
        <w:r w:rsidRPr="00971109">
          <w:rPr>
            <w:rFonts w:ascii="Times New Roman" w:eastAsia="Times New Roman" w:hAnsi="Times New Roman" w:cs="Times New Roman"/>
            <w:sz w:val="24"/>
            <w:szCs w:val="24"/>
            <w:lang w:eastAsia="es-ES"/>
          </w:rPr>
          <w:t>???</w:t>
        </w:r>
        <w:proofErr w:type="gramEnd"/>
        <w:r w:rsidRPr="00971109">
          <w:rPr>
            <w:rFonts w:ascii="Times New Roman" w:eastAsia="Times New Roman" w:hAnsi="Times New Roman" w:cs="Times New Roman"/>
            <w:sz w:val="24"/>
            <w:szCs w:val="24"/>
            <w:lang w:eastAsia="es-ES"/>
          </w:rPr>
          <w:t xml:space="preserve"> Mucho ánimo :)</w:t>
        </w:r>
      </w:ins>
    </w:p>
    <w:p w:rsidR="00B64466" w:rsidRPr="00B64466" w:rsidRDefault="00B64466" w:rsidP="00B64466">
      <w:pPr>
        <w:spacing w:after="0"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noProof/>
          <w:sz w:val="24"/>
          <w:szCs w:val="24"/>
          <w:lang w:eastAsia="es-ES"/>
        </w:rPr>
        <w:lastRenderedPageBreak/>
        <w:drawing>
          <wp:inline distT="0" distB="0" distL="0" distR="0">
            <wp:extent cx="152400" cy="152400"/>
            <wp:effectExtent l="0" t="0" r="0" b="0"/>
            <wp:docPr id="34" name="Imagen 34" descr="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pag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B64466" w:rsidRPr="00B64466" w:rsidRDefault="00B64466" w:rsidP="00B64466">
      <w:pPr>
        <w:spacing w:after="0" w:line="240" w:lineRule="auto"/>
        <w:rPr>
          <w:rFonts w:ascii="Times New Roman" w:eastAsia="Times New Roman" w:hAnsi="Times New Roman" w:cs="Times New Roman"/>
          <w:sz w:val="24"/>
          <w:szCs w:val="24"/>
          <w:lang w:eastAsia="es-ES"/>
        </w:rPr>
      </w:pPr>
      <w:hyperlink r:id="rId33" w:history="1">
        <w:r w:rsidRPr="00B64466">
          <w:rPr>
            <w:rFonts w:ascii="Times New Roman" w:eastAsia="Times New Roman" w:hAnsi="Times New Roman" w:cs="Times New Roman"/>
            <w:b/>
            <w:bCs/>
            <w:color w:val="0000FF"/>
            <w:sz w:val="24"/>
            <w:szCs w:val="24"/>
            <w:u w:val="single"/>
            <w:lang w:eastAsia="es-ES"/>
          </w:rPr>
          <w:t>DIAZ BEYA, ANA</w:t>
        </w:r>
      </w:hyperlink>
      <w:r w:rsidRPr="00B64466">
        <w:rPr>
          <w:rFonts w:ascii="Times New Roman" w:eastAsia="Times New Roman" w:hAnsi="Times New Roman" w:cs="Times New Roman"/>
          <w:sz w:val="24"/>
          <w:szCs w:val="24"/>
          <w:lang w:eastAsia="es-ES"/>
        </w:rPr>
        <w:t xml:space="preserve"> </w:t>
      </w:r>
      <w:proofErr w:type="spellStart"/>
      <w:proofErr w:type="gramStart"/>
      <w:r w:rsidRPr="00B64466">
        <w:rPr>
          <w:rFonts w:ascii="Times New Roman" w:eastAsia="Times New Roman" w:hAnsi="Times New Roman" w:cs="Times New Roman"/>
          <w:sz w:val="24"/>
          <w:szCs w:val="24"/>
          <w:lang w:eastAsia="es-ES"/>
        </w:rPr>
        <w:t>edited</w:t>
      </w:r>
      <w:proofErr w:type="spellEnd"/>
      <w:r w:rsidRPr="00B64466">
        <w:rPr>
          <w:rFonts w:ascii="Times New Roman" w:eastAsia="Times New Roman" w:hAnsi="Times New Roman" w:cs="Times New Roman"/>
          <w:sz w:val="24"/>
          <w:szCs w:val="24"/>
          <w:lang w:eastAsia="es-ES"/>
        </w:rPr>
        <w:t xml:space="preserve"> ...</w:t>
      </w:r>
      <w:proofErr w:type="gramEnd"/>
      <w:r w:rsidRPr="00B64466">
        <w:rPr>
          <w:rFonts w:ascii="Times New Roman" w:eastAsia="Times New Roman" w:hAnsi="Times New Roman" w:cs="Times New Roman"/>
          <w:sz w:val="24"/>
          <w:szCs w:val="24"/>
          <w:lang w:eastAsia="es-ES"/>
        </w:rPr>
        <w:t xml:space="preserve"> Elena Navas: Me ha encantado tu obra, que trabajo más original !! </w:t>
      </w:r>
      <w:proofErr w:type="gramStart"/>
      <w:r w:rsidRPr="00B64466">
        <w:rPr>
          <w:rFonts w:ascii="Times New Roman" w:eastAsia="Times New Roman" w:hAnsi="Times New Roman" w:cs="Times New Roman"/>
          <w:sz w:val="24"/>
          <w:szCs w:val="24"/>
          <w:lang w:eastAsia="es-ES"/>
        </w:rPr>
        <w:t>refleja</w:t>
      </w:r>
      <w:proofErr w:type="gramEnd"/>
      <w:r w:rsidRPr="00B64466">
        <w:rPr>
          <w:rFonts w:ascii="Times New Roman" w:eastAsia="Times New Roman" w:hAnsi="Times New Roman" w:cs="Times New Roman"/>
          <w:sz w:val="24"/>
          <w:szCs w:val="24"/>
          <w:lang w:eastAsia="es-ES"/>
        </w:rPr>
        <w:t xml:space="preserve"> perfectamente la f... </w:t>
      </w:r>
    </w:p>
    <w:p w:rsidR="00B64466" w:rsidRPr="00B64466" w:rsidRDefault="00B64466" w:rsidP="00B64466">
      <w:pPr>
        <w:spacing w:after="0"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noProof/>
          <w:color w:val="0000FF"/>
          <w:sz w:val="24"/>
          <w:szCs w:val="24"/>
          <w:lang w:eastAsia="es-ES"/>
        </w:rPr>
        <w:drawing>
          <wp:inline distT="0" distB="0" distL="0" distR="0">
            <wp:extent cx="152400" cy="152400"/>
            <wp:effectExtent l="0" t="0" r="0" b="0"/>
            <wp:docPr id="33" name="Imagen 33" descr="GONZALEZ_SARA">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GONZALEZ_SARA">
                      <a:hlinkClick r:id="rId13"/>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34" w:history="1">
        <w:r w:rsidRPr="00B64466">
          <w:rPr>
            <w:rFonts w:ascii="Times New Roman" w:eastAsia="Times New Roman" w:hAnsi="Times New Roman" w:cs="Times New Roman"/>
            <w:color w:val="0000FF"/>
            <w:sz w:val="24"/>
            <w:szCs w:val="24"/>
            <w:u w:val="single"/>
            <w:lang w:eastAsia="es-ES"/>
          </w:rPr>
          <w:t>GONZALEZ_SARA</w:t>
        </w:r>
      </w:hyperlink>
    </w:p>
    <w:p w:rsidR="00B64466" w:rsidRDefault="00B64466" w:rsidP="00B64466">
      <w:pPr>
        <w:spacing w:after="0" w:line="240" w:lineRule="auto"/>
        <w:rPr>
          <w:rFonts w:ascii="Times New Roman" w:eastAsia="Times New Roman" w:hAnsi="Times New Roman" w:cs="Times New Roman"/>
          <w:sz w:val="24"/>
          <w:szCs w:val="24"/>
          <w:lang w:eastAsia="es-ES"/>
        </w:rPr>
      </w:pPr>
      <w:r w:rsidRPr="00B64466">
        <w:rPr>
          <w:rFonts w:ascii="Times New Roman" w:eastAsia="Times New Roman" w:hAnsi="Times New Roman" w:cs="Times New Roman"/>
          <w:sz w:val="24"/>
          <w:szCs w:val="24"/>
          <w:lang w:eastAsia="es-ES"/>
        </w:rPr>
        <w:t>7:21 pm</w:t>
      </w:r>
    </w:p>
    <w:p w:rsidR="00971109" w:rsidRPr="00971109" w:rsidRDefault="00971109" w:rsidP="00971109">
      <w:pPr>
        <w:spacing w:after="0" w:line="240" w:lineRule="auto"/>
        <w:rPr>
          <w:rFonts w:ascii="Times New Roman" w:eastAsia="Times New Roman" w:hAnsi="Times New Roman" w:cs="Times New Roman"/>
          <w:sz w:val="24"/>
          <w:szCs w:val="24"/>
          <w:lang w:eastAsia="es-ES"/>
        </w:rPr>
      </w:pPr>
      <w:r w:rsidRPr="00971109">
        <w:rPr>
          <w:rFonts w:ascii="Times New Roman" w:eastAsia="Times New Roman" w:hAnsi="Times New Roman" w:cs="Times New Roman"/>
          <w:sz w:val="24"/>
          <w:szCs w:val="24"/>
          <w:lang w:eastAsia="es-ES"/>
        </w:rPr>
        <w:br/>
      </w:r>
      <w:ins w:id="13" w:author="Unknown">
        <w:r w:rsidRPr="00971109">
          <w:rPr>
            <w:rFonts w:ascii="Times New Roman" w:eastAsia="Times New Roman" w:hAnsi="Times New Roman" w:cs="Times New Roman"/>
            <w:sz w:val="24"/>
            <w:szCs w:val="24"/>
            <w:lang w:eastAsia="es-ES"/>
          </w:rPr>
          <w:t xml:space="preserve">Sara </w:t>
        </w:r>
        <w:proofErr w:type="spellStart"/>
        <w:r w:rsidRPr="00971109">
          <w:rPr>
            <w:rFonts w:ascii="Times New Roman" w:eastAsia="Times New Roman" w:hAnsi="Times New Roman" w:cs="Times New Roman"/>
            <w:sz w:val="24"/>
            <w:szCs w:val="24"/>
            <w:lang w:eastAsia="es-ES"/>
          </w:rPr>
          <w:t>Urbón</w:t>
        </w:r>
        <w:proofErr w:type="spellEnd"/>
        <w:r w:rsidRPr="00971109">
          <w:rPr>
            <w:rFonts w:ascii="Times New Roman" w:eastAsia="Times New Roman" w:hAnsi="Times New Roman" w:cs="Times New Roman"/>
            <w:sz w:val="24"/>
            <w:szCs w:val="24"/>
            <w:lang w:eastAsia="es-ES"/>
          </w:rPr>
          <w:t xml:space="preserve">; Muchas felicidades, Ana :) Has conseguido expresar lo que pretendías. Has representado al Sol de una manera fenomenal y muy </w:t>
        </w:r>
        <w:proofErr w:type="spellStart"/>
        <w:r w:rsidRPr="00971109">
          <w:rPr>
            <w:rFonts w:ascii="Times New Roman" w:eastAsia="Times New Roman" w:hAnsi="Times New Roman" w:cs="Times New Roman"/>
            <w:sz w:val="24"/>
            <w:szCs w:val="24"/>
            <w:lang w:eastAsia="es-ES"/>
          </w:rPr>
          <w:t>original.La</w:t>
        </w:r>
        <w:proofErr w:type="spellEnd"/>
        <w:r w:rsidRPr="00971109">
          <w:rPr>
            <w:rFonts w:ascii="Times New Roman" w:eastAsia="Times New Roman" w:hAnsi="Times New Roman" w:cs="Times New Roman"/>
            <w:sz w:val="24"/>
            <w:szCs w:val="24"/>
            <w:lang w:eastAsia="es-ES"/>
          </w:rPr>
          <w:t xml:space="preserve"> idea del collage ha sido genial. Eres toda una artista :)</w:t>
        </w:r>
      </w:ins>
    </w:p>
    <w:p w:rsidR="00971109" w:rsidRPr="00971109" w:rsidRDefault="00971109" w:rsidP="00971109">
      <w:pPr>
        <w:spacing w:after="0" w:line="240" w:lineRule="auto"/>
        <w:rPr>
          <w:rFonts w:ascii="Times New Roman" w:eastAsia="Times New Roman" w:hAnsi="Times New Roman" w:cs="Times New Roman"/>
          <w:sz w:val="24"/>
          <w:szCs w:val="24"/>
          <w:lang w:eastAsia="es-ES"/>
        </w:rPr>
      </w:pPr>
      <w:hyperlink r:id="rId35" w:history="1">
        <w:r w:rsidRPr="00971109">
          <w:rPr>
            <w:rFonts w:ascii="Times New Roman" w:eastAsia="Times New Roman" w:hAnsi="Times New Roman" w:cs="Times New Roman"/>
            <w:color w:val="0000FF"/>
            <w:sz w:val="24"/>
            <w:szCs w:val="24"/>
            <w:u w:val="single"/>
            <w:lang w:eastAsia="es-ES"/>
          </w:rPr>
          <w:t>(</w:t>
        </w:r>
        <w:proofErr w:type="spellStart"/>
        <w:proofErr w:type="gramStart"/>
        <w:r w:rsidRPr="00971109">
          <w:rPr>
            <w:rFonts w:ascii="Times New Roman" w:eastAsia="Times New Roman" w:hAnsi="Times New Roman" w:cs="Times New Roman"/>
            <w:color w:val="0000FF"/>
            <w:sz w:val="24"/>
            <w:szCs w:val="24"/>
            <w:u w:val="single"/>
            <w:lang w:eastAsia="es-ES"/>
          </w:rPr>
          <w:t>view</w:t>
        </w:r>
        <w:proofErr w:type="spellEnd"/>
        <w:proofErr w:type="gramEnd"/>
        <w:r w:rsidRPr="00971109">
          <w:rPr>
            <w:rFonts w:ascii="Times New Roman" w:eastAsia="Times New Roman" w:hAnsi="Times New Roman" w:cs="Times New Roman"/>
            <w:color w:val="0000FF"/>
            <w:sz w:val="24"/>
            <w:szCs w:val="24"/>
            <w:u w:val="single"/>
            <w:lang w:eastAsia="es-ES"/>
          </w:rPr>
          <w:t xml:space="preserve"> </w:t>
        </w:r>
        <w:proofErr w:type="spellStart"/>
        <w:r w:rsidRPr="00971109">
          <w:rPr>
            <w:rFonts w:ascii="Times New Roman" w:eastAsia="Times New Roman" w:hAnsi="Times New Roman" w:cs="Times New Roman"/>
            <w:color w:val="0000FF"/>
            <w:sz w:val="24"/>
            <w:szCs w:val="24"/>
            <w:u w:val="single"/>
            <w:lang w:eastAsia="es-ES"/>
          </w:rPr>
          <w:t>changes</w:t>
        </w:r>
        <w:proofErr w:type="spellEnd"/>
        <w:r w:rsidRPr="00971109">
          <w:rPr>
            <w:rFonts w:ascii="Times New Roman" w:eastAsia="Times New Roman" w:hAnsi="Times New Roman" w:cs="Times New Roman"/>
            <w:color w:val="0000FF"/>
            <w:sz w:val="24"/>
            <w:szCs w:val="24"/>
            <w:u w:val="single"/>
            <w:lang w:eastAsia="es-ES"/>
          </w:rPr>
          <w:t>)</w:t>
        </w:r>
      </w:hyperlink>
      <w:r w:rsidRPr="00971109">
        <w:rPr>
          <w:rFonts w:ascii="Times New Roman" w:eastAsia="Times New Roman" w:hAnsi="Times New Roman" w:cs="Times New Roman"/>
          <w:sz w:val="24"/>
          <w:szCs w:val="24"/>
          <w:lang w:eastAsia="es-ES"/>
        </w:rPr>
        <w:t xml:space="preserve"> </w:t>
      </w:r>
    </w:p>
    <w:p w:rsidR="00971109" w:rsidRDefault="00971109" w:rsidP="00B64466">
      <w:pPr>
        <w:spacing w:after="0" w:line="240" w:lineRule="auto"/>
        <w:rPr>
          <w:rFonts w:ascii="Times New Roman" w:eastAsia="Times New Roman" w:hAnsi="Times New Roman" w:cs="Times New Roman"/>
          <w:sz w:val="24"/>
          <w:szCs w:val="24"/>
          <w:lang w:eastAsia="es-ES"/>
        </w:rPr>
      </w:pPr>
    </w:p>
    <w:p w:rsidR="00971109" w:rsidRPr="00971109" w:rsidRDefault="00971109" w:rsidP="00971109">
      <w:pPr>
        <w:spacing w:after="0"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noProof/>
          <w:sz w:val="24"/>
          <w:szCs w:val="24"/>
          <w:lang w:eastAsia="es-ES"/>
        </w:rPr>
        <w:drawing>
          <wp:inline distT="0" distB="0" distL="0" distR="0">
            <wp:extent cx="152400" cy="152400"/>
            <wp:effectExtent l="0" t="0" r="0" b="0"/>
            <wp:docPr id="85" name="Imagen 85" descr="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descr="pag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971109" w:rsidRPr="00971109" w:rsidRDefault="00971109" w:rsidP="00971109">
      <w:pPr>
        <w:spacing w:after="0" w:line="240" w:lineRule="auto"/>
        <w:rPr>
          <w:rFonts w:ascii="Times New Roman" w:eastAsia="Times New Roman" w:hAnsi="Times New Roman" w:cs="Times New Roman"/>
          <w:sz w:val="24"/>
          <w:szCs w:val="24"/>
          <w:lang w:eastAsia="es-ES"/>
        </w:rPr>
      </w:pPr>
      <w:hyperlink r:id="rId36" w:history="1">
        <w:r w:rsidRPr="00971109">
          <w:rPr>
            <w:rFonts w:ascii="Times New Roman" w:eastAsia="Times New Roman" w:hAnsi="Times New Roman" w:cs="Times New Roman"/>
            <w:b/>
            <w:bCs/>
            <w:color w:val="0000FF"/>
            <w:sz w:val="24"/>
            <w:szCs w:val="24"/>
            <w:u w:val="single"/>
            <w:lang w:eastAsia="es-ES"/>
          </w:rPr>
          <w:t>MATERIALES CONVENCIONALES</w:t>
        </w:r>
      </w:hyperlink>
      <w:r w:rsidRPr="00971109">
        <w:rPr>
          <w:rFonts w:ascii="Times New Roman" w:eastAsia="Times New Roman" w:hAnsi="Times New Roman" w:cs="Times New Roman"/>
          <w:sz w:val="24"/>
          <w:szCs w:val="24"/>
          <w:lang w:eastAsia="es-ES"/>
        </w:rPr>
        <w:t xml:space="preserve"> </w:t>
      </w:r>
      <w:proofErr w:type="spellStart"/>
      <w:r w:rsidRPr="00971109">
        <w:rPr>
          <w:rFonts w:ascii="Times New Roman" w:eastAsia="Times New Roman" w:hAnsi="Times New Roman" w:cs="Times New Roman"/>
          <w:sz w:val="24"/>
          <w:szCs w:val="24"/>
          <w:lang w:eastAsia="es-ES"/>
        </w:rPr>
        <w:t>edited</w:t>
      </w:r>
      <w:proofErr w:type="spellEnd"/>
      <w:r w:rsidRPr="00971109">
        <w:rPr>
          <w:rFonts w:ascii="Times New Roman" w:eastAsia="Times New Roman" w:hAnsi="Times New Roman" w:cs="Times New Roman"/>
          <w:sz w:val="24"/>
          <w:szCs w:val="24"/>
          <w:lang w:eastAsia="es-ES"/>
        </w:rPr>
        <w:t xml:space="preserve"> </w:t>
      </w:r>
    </w:p>
    <w:p w:rsidR="00971109" w:rsidRPr="00971109" w:rsidRDefault="00971109" w:rsidP="00971109">
      <w:pPr>
        <w:spacing w:after="0" w:line="240" w:lineRule="auto"/>
        <w:rPr>
          <w:rFonts w:ascii="Times New Roman" w:eastAsia="Times New Roman" w:hAnsi="Times New Roman" w:cs="Times New Roman"/>
          <w:sz w:val="24"/>
          <w:szCs w:val="24"/>
          <w:lang w:eastAsia="es-ES"/>
        </w:rPr>
      </w:pPr>
      <w:r w:rsidRPr="00971109">
        <w:rPr>
          <w:rFonts w:ascii="Times New Roman" w:eastAsia="Times New Roman" w:hAnsi="Times New Roman" w:cs="Times New Roman"/>
          <w:sz w:val="24"/>
          <w:szCs w:val="24"/>
          <w:lang w:eastAsia="es-ES"/>
        </w:rPr>
        <w:t>...</w:t>
      </w:r>
    </w:p>
    <w:p w:rsidR="00971109" w:rsidRPr="00971109" w:rsidRDefault="00971109" w:rsidP="00971109">
      <w:pPr>
        <w:spacing w:after="0" w:line="240" w:lineRule="auto"/>
        <w:rPr>
          <w:rFonts w:ascii="Times New Roman" w:eastAsia="Times New Roman" w:hAnsi="Times New Roman" w:cs="Times New Roman"/>
          <w:sz w:val="24"/>
          <w:szCs w:val="24"/>
          <w:lang w:eastAsia="es-ES"/>
        </w:rPr>
      </w:pPr>
      <w:ins w:id="14" w:author="Unknown">
        <w:r w:rsidRPr="00971109">
          <w:rPr>
            <w:rFonts w:ascii="Times New Roman" w:eastAsia="Times New Roman" w:hAnsi="Times New Roman" w:cs="Times New Roman"/>
            <w:sz w:val="24"/>
            <w:szCs w:val="24"/>
            <w:lang w:eastAsia="es-ES"/>
          </w:rPr>
          <w:t>¿Acuarelas líquidas? Tomad otra idea :)</w:t>
        </w:r>
      </w:ins>
    </w:p>
    <w:p w:rsidR="00971109" w:rsidRPr="00B64466" w:rsidRDefault="00971109" w:rsidP="00B64466">
      <w:pPr>
        <w:spacing w:after="0" w:line="240" w:lineRule="auto"/>
        <w:rPr>
          <w:rFonts w:ascii="Times New Roman" w:eastAsia="Times New Roman" w:hAnsi="Times New Roman" w:cs="Times New Roman"/>
          <w:sz w:val="24"/>
          <w:szCs w:val="24"/>
          <w:lang w:eastAsia="es-ES"/>
        </w:rPr>
      </w:pPr>
    </w:p>
    <w:p w:rsidR="00B64466" w:rsidRPr="00B64466" w:rsidRDefault="00B64466" w:rsidP="00B64466">
      <w:pPr>
        <w:spacing w:after="0"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noProof/>
          <w:sz w:val="24"/>
          <w:szCs w:val="24"/>
          <w:lang w:eastAsia="es-ES"/>
        </w:rPr>
        <w:drawing>
          <wp:inline distT="0" distB="0" distL="0" distR="0">
            <wp:extent cx="152400" cy="152400"/>
            <wp:effectExtent l="0" t="0" r="0" b="0"/>
            <wp:docPr id="15" name="Imagen 15" descr="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pag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B64466" w:rsidRPr="00B64466" w:rsidRDefault="00B64466" w:rsidP="00B64466">
      <w:pPr>
        <w:spacing w:after="0" w:line="240" w:lineRule="auto"/>
        <w:rPr>
          <w:rFonts w:ascii="Times New Roman" w:eastAsia="Times New Roman" w:hAnsi="Times New Roman" w:cs="Times New Roman"/>
          <w:sz w:val="24"/>
          <w:szCs w:val="24"/>
          <w:lang w:eastAsia="es-ES"/>
        </w:rPr>
      </w:pPr>
      <w:hyperlink r:id="rId37" w:history="1">
        <w:r w:rsidRPr="00B64466">
          <w:rPr>
            <w:rFonts w:ascii="Times New Roman" w:eastAsia="Times New Roman" w:hAnsi="Times New Roman" w:cs="Times New Roman"/>
            <w:b/>
            <w:bCs/>
            <w:color w:val="0000FF"/>
            <w:sz w:val="24"/>
            <w:szCs w:val="24"/>
            <w:u w:val="single"/>
            <w:lang w:eastAsia="es-ES"/>
          </w:rPr>
          <w:t>MÁS IDEAS...</w:t>
        </w:r>
      </w:hyperlink>
      <w:r w:rsidRPr="00B64466">
        <w:rPr>
          <w:rFonts w:ascii="Times New Roman" w:eastAsia="Times New Roman" w:hAnsi="Times New Roman" w:cs="Times New Roman"/>
          <w:sz w:val="24"/>
          <w:szCs w:val="24"/>
          <w:lang w:eastAsia="es-ES"/>
        </w:rPr>
        <w:t xml:space="preserve"> </w:t>
      </w:r>
      <w:proofErr w:type="spellStart"/>
      <w:r w:rsidRPr="00B64466">
        <w:rPr>
          <w:rFonts w:ascii="Times New Roman" w:eastAsia="Times New Roman" w:hAnsi="Times New Roman" w:cs="Times New Roman"/>
          <w:sz w:val="24"/>
          <w:szCs w:val="24"/>
          <w:lang w:eastAsia="es-ES"/>
        </w:rPr>
        <w:t>edited</w:t>
      </w:r>
      <w:proofErr w:type="spellEnd"/>
      <w:r w:rsidRPr="00B64466">
        <w:rPr>
          <w:rFonts w:ascii="Times New Roman" w:eastAsia="Times New Roman" w:hAnsi="Times New Roman" w:cs="Times New Roman"/>
          <w:sz w:val="24"/>
          <w:szCs w:val="24"/>
          <w:lang w:eastAsia="es-ES"/>
        </w:rPr>
        <w:t xml:space="preserve"> [[Sara%20Urb%C3%B3n%20Gonz%C3%A1lez/URBÓN GONZÁLEZ, </w:t>
      </w:r>
      <w:proofErr w:type="spellStart"/>
      <w:r w:rsidRPr="00B64466">
        <w:rPr>
          <w:rFonts w:ascii="Times New Roman" w:eastAsia="Times New Roman" w:hAnsi="Times New Roman" w:cs="Times New Roman"/>
          <w:sz w:val="24"/>
          <w:szCs w:val="24"/>
          <w:lang w:eastAsia="es-ES"/>
        </w:rPr>
        <w:t>SARA|Corasol</w:t>
      </w:r>
      <w:proofErr w:type="spellEnd"/>
      <w:r w:rsidRPr="00B64466">
        <w:rPr>
          <w:rFonts w:ascii="Times New Roman" w:eastAsia="Times New Roman" w:hAnsi="Times New Roman" w:cs="Times New Roman"/>
          <w:sz w:val="24"/>
          <w:szCs w:val="24"/>
          <w:lang w:eastAsia="es-ES"/>
        </w:rPr>
        <w:t xml:space="preserve">]] La </w:t>
      </w:r>
      <w:proofErr w:type="spellStart"/>
      <w:r w:rsidRPr="00B64466">
        <w:rPr>
          <w:rFonts w:ascii="Times New Roman" w:eastAsia="Times New Roman" w:hAnsi="Times New Roman" w:cs="Times New Roman"/>
          <w:sz w:val="24"/>
          <w:szCs w:val="24"/>
          <w:lang w:eastAsia="es-ES"/>
        </w:rPr>
        <w:t>La</w:t>
      </w:r>
      <w:proofErr w:type="spellEnd"/>
      <w:r w:rsidRPr="00B64466">
        <w:rPr>
          <w:rFonts w:ascii="Times New Roman" w:eastAsia="Times New Roman" w:hAnsi="Times New Roman" w:cs="Times New Roman"/>
          <w:sz w:val="24"/>
          <w:szCs w:val="24"/>
          <w:lang w:eastAsia="es-ES"/>
        </w:rPr>
        <w:t xml:space="preserve"> cara </w:t>
      </w:r>
      <w:proofErr w:type="gramStart"/>
      <w:r w:rsidRPr="00B64466">
        <w:rPr>
          <w:rFonts w:ascii="Times New Roman" w:eastAsia="Times New Roman" w:hAnsi="Times New Roman" w:cs="Times New Roman"/>
          <w:sz w:val="24"/>
          <w:szCs w:val="24"/>
          <w:lang w:eastAsia="es-ES"/>
        </w:rPr>
        <w:t>buena ...</w:t>
      </w:r>
      <w:proofErr w:type="gramEnd"/>
      <w:r w:rsidRPr="00B64466">
        <w:rPr>
          <w:rFonts w:ascii="Times New Roman" w:eastAsia="Times New Roman" w:hAnsi="Times New Roman" w:cs="Times New Roman"/>
          <w:sz w:val="24"/>
          <w:szCs w:val="24"/>
          <w:lang w:eastAsia="es-ES"/>
        </w:rPr>
        <w:t xml:space="preserve"> lava ... </w:t>
      </w:r>
    </w:p>
    <w:p w:rsidR="00B64466" w:rsidRPr="00B64466" w:rsidRDefault="00B64466" w:rsidP="00B64466">
      <w:pPr>
        <w:spacing w:after="0"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noProof/>
          <w:color w:val="0000FF"/>
          <w:sz w:val="24"/>
          <w:szCs w:val="24"/>
          <w:lang w:eastAsia="es-ES"/>
        </w:rPr>
        <w:drawing>
          <wp:inline distT="0" distB="0" distL="0" distR="0">
            <wp:extent cx="152400" cy="152400"/>
            <wp:effectExtent l="0" t="0" r="0" b="0"/>
            <wp:docPr id="14" name="Imagen 14" descr="GONZALEZ_SARA">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GONZALEZ_SARA">
                      <a:hlinkClick r:id="rId13"/>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38" w:history="1">
        <w:r w:rsidRPr="00B64466">
          <w:rPr>
            <w:rFonts w:ascii="Times New Roman" w:eastAsia="Times New Roman" w:hAnsi="Times New Roman" w:cs="Times New Roman"/>
            <w:color w:val="0000FF"/>
            <w:sz w:val="24"/>
            <w:szCs w:val="24"/>
            <w:u w:val="single"/>
            <w:lang w:eastAsia="es-ES"/>
          </w:rPr>
          <w:t>GONZALEZ_SARA</w:t>
        </w:r>
      </w:hyperlink>
    </w:p>
    <w:p w:rsidR="00B64466" w:rsidRDefault="00B64466" w:rsidP="00B64466">
      <w:pPr>
        <w:spacing w:after="0" w:line="240" w:lineRule="auto"/>
        <w:rPr>
          <w:rFonts w:ascii="Times New Roman" w:eastAsia="Times New Roman" w:hAnsi="Times New Roman" w:cs="Times New Roman"/>
          <w:sz w:val="24"/>
          <w:szCs w:val="24"/>
          <w:lang w:eastAsia="es-ES"/>
        </w:rPr>
      </w:pPr>
      <w:r w:rsidRPr="00B64466">
        <w:rPr>
          <w:rFonts w:ascii="Times New Roman" w:eastAsia="Times New Roman" w:hAnsi="Times New Roman" w:cs="Times New Roman"/>
          <w:sz w:val="24"/>
          <w:szCs w:val="24"/>
          <w:lang w:eastAsia="es-ES"/>
        </w:rPr>
        <w:t>12:13 pm</w:t>
      </w:r>
    </w:p>
    <w:p w:rsidR="004B3210" w:rsidRPr="004B3210" w:rsidRDefault="004B3210" w:rsidP="004B3210">
      <w:pPr>
        <w:spacing w:after="0" w:line="240" w:lineRule="auto"/>
        <w:rPr>
          <w:rFonts w:ascii="Times New Roman" w:eastAsia="Times New Roman" w:hAnsi="Times New Roman" w:cs="Times New Roman"/>
          <w:color w:val="808080" w:themeColor="background1" w:themeShade="80"/>
          <w:sz w:val="24"/>
          <w:szCs w:val="24"/>
          <w:u w:val="single"/>
          <w:lang w:eastAsia="es-ES"/>
        </w:rPr>
      </w:pPr>
      <w:r w:rsidRPr="004B3210">
        <w:rPr>
          <w:rFonts w:ascii="Times New Roman" w:eastAsia="Times New Roman" w:hAnsi="Times New Roman" w:cs="Times New Roman"/>
          <w:color w:val="808080" w:themeColor="background1" w:themeShade="80"/>
          <w:sz w:val="24"/>
          <w:szCs w:val="24"/>
          <w:u w:val="single"/>
          <w:lang w:eastAsia="es-ES"/>
        </w:rPr>
        <w:br/>
        <w:t>Distintas manualidades. Ideas originales (Una nueva puerta a la imaginación :</w:t>
      </w:r>
      <w:proofErr w:type="gramStart"/>
      <w:r w:rsidRPr="004B3210">
        <w:rPr>
          <w:rFonts w:ascii="Times New Roman" w:eastAsia="Times New Roman" w:hAnsi="Times New Roman" w:cs="Times New Roman"/>
          <w:color w:val="808080" w:themeColor="background1" w:themeShade="80"/>
          <w:sz w:val="24"/>
          <w:szCs w:val="24"/>
          <w:u w:val="single"/>
          <w:lang w:eastAsia="es-ES"/>
        </w:rPr>
        <w:t>) )</w:t>
      </w:r>
      <w:proofErr w:type="gramEnd"/>
    </w:p>
    <w:p w:rsidR="004B3210" w:rsidRPr="004B3210" w:rsidRDefault="004B3210" w:rsidP="004B3210">
      <w:pPr>
        <w:spacing w:after="0" w:line="240" w:lineRule="auto"/>
        <w:rPr>
          <w:rFonts w:ascii="Times New Roman" w:eastAsia="Times New Roman" w:hAnsi="Times New Roman" w:cs="Times New Roman"/>
          <w:color w:val="808080" w:themeColor="background1" w:themeShade="80"/>
          <w:sz w:val="24"/>
          <w:szCs w:val="24"/>
          <w:u w:val="single"/>
          <w:lang w:eastAsia="es-ES"/>
        </w:rPr>
      </w:pPr>
      <w:hyperlink r:id="rId39" w:history="1">
        <w:r w:rsidRPr="004B3210">
          <w:rPr>
            <w:rFonts w:ascii="Times New Roman" w:eastAsia="Times New Roman" w:hAnsi="Times New Roman" w:cs="Times New Roman"/>
            <w:color w:val="808080" w:themeColor="background1" w:themeShade="80"/>
            <w:sz w:val="24"/>
            <w:szCs w:val="24"/>
            <w:u w:val="single"/>
            <w:lang w:eastAsia="es-ES"/>
          </w:rPr>
          <w:t>(</w:t>
        </w:r>
        <w:proofErr w:type="spellStart"/>
        <w:proofErr w:type="gramStart"/>
        <w:r w:rsidRPr="004B3210">
          <w:rPr>
            <w:rFonts w:ascii="Times New Roman" w:eastAsia="Times New Roman" w:hAnsi="Times New Roman" w:cs="Times New Roman"/>
            <w:color w:val="808080" w:themeColor="background1" w:themeShade="80"/>
            <w:sz w:val="24"/>
            <w:szCs w:val="24"/>
            <w:u w:val="single"/>
            <w:lang w:eastAsia="es-ES"/>
          </w:rPr>
          <w:t>view</w:t>
        </w:r>
        <w:proofErr w:type="spellEnd"/>
        <w:proofErr w:type="gramEnd"/>
        <w:r w:rsidRPr="004B3210">
          <w:rPr>
            <w:rFonts w:ascii="Times New Roman" w:eastAsia="Times New Roman" w:hAnsi="Times New Roman" w:cs="Times New Roman"/>
            <w:color w:val="808080" w:themeColor="background1" w:themeShade="80"/>
            <w:sz w:val="24"/>
            <w:szCs w:val="24"/>
            <w:u w:val="single"/>
            <w:lang w:eastAsia="es-ES"/>
          </w:rPr>
          <w:t xml:space="preserve"> </w:t>
        </w:r>
        <w:proofErr w:type="spellStart"/>
        <w:r w:rsidRPr="004B3210">
          <w:rPr>
            <w:rFonts w:ascii="Times New Roman" w:eastAsia="Times New Roman" w:hAnsi="Times New Roman" w:cs="Times New Roman"/>
            <w:color w:val="808080" w:themeColor="background1" w:themeShade="80"/>
            <w:sz w:val="24"/>
            <w:szCs w:val="24"/>
            <w:u w:val="single"/>
            <w:lang w:eastAsia="es-ES"/>
          </w:rPr>
          <w:t>changes</w:t>
        </w:r>
        <w:proofErr w:type="spellEnd"/>
        <w:r w:rsidRPr="004B3210">
          <w:rPr>
            <w:rFonts w:ascii="Times New Roman" w:eastAsia="Times New Roman" w:hAnsi="Times New Roman" w:cs="Times New Roman"/>
            <w:color w:val="808080" w:themeColor="background1" w:themeShade="80"/>
            <w:sz w:val="24"/>
            <w:szCs w:val="24"/>
            <w:u w:val="single"/>
            <w:lang w:eastAsia="es-ES"/>
          </w:rPr>
          <w:t>)</w:t>
        </w:r>
      </w:hyperlink>
      <w:r w:rsidRPr="004B3210">
        <w:rPr>
          <w:rFonts w:ascii="Times New Roman" w:eastAsia="Times New Roman" w:hAnsi="Times New Roman" w:cs="Times New Roman"/>
          <w:color w:val="808080" w:themeColor="background1" w:themeShade="80"/>
          <w:sz w:val="24"/>
          <w:szCs w:val="24"/>
          <w:u w:val="single"/>
          <w:lang w:eastAsia="es-ES"/>
        </w:rPr>
        <w:t xml:space="preserve"> </w:t>
      </w:r>
    </w:p>
    <w:p w:rsidR="004B3210" w:rsidRDefault="004B3210" w:rsidP="00B64466">
      <w:pPr>
        <w:spacing w:after="0" w:line="240" w:lineRule="auto"/>
        <w:rPr>
          <w:rFonts w:ascii="Times New Roman" w:eastAsia="Times New Roman" w:hAnsi="Times New Roman" w:cs="Times New Roman"/>
          <w:sz w:val="24"/>
          <w:szCs w:val="24"/>
          <w:lang w:eastAsia="es-ES"/>
        </w:rPr>
      </w:pPr>
    </w:p>
    <w:p w:rsidR="004B3210" w:rsidRPr="00B64466" w:rsidRDefault="004B3210" w:rsidP="00B64466">
      <w:pPr>
        <w:spacing w:after="0" w:line="240" w:lineRule="auto"/>
        <w:rPr>
          <w:rFonts w:ascii="Times New Roman" w:eastAsia="Times New Roman" w:hAnsi="Times New Roman" w:cs="Times New Roman"/>
          <w:sz w:val="24"/>
          <w:szCs w:val="24"/>
          <w:lang w:eastAsia="es-ES"/>
        </w:rPr>
      </w:pPr>
    </w:p>
    <w:p w:rsidR="00B64466" w:rsidRPr="00B64466" w:rsidRDefault="00B64466" w:rsidP="00B64466">
      <w:pPr>
        <w:spacing w:after="0"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noProof/>
          <w:sz w:val="24"/>
          <w:szCs w:val="24"/>
          <w:lang w:eastAsia="es-ES"/>
        </w:rPr>
        <w:drawing>
          <wp:inline distT="0" distB="0" distL="0" distR="0">
            <wp:extent cx="152400" cy="152400"/>
            <wp:effectExtent l="0" t="0" r="0" b="0"/>
            <wp:docPr id="13" name="Imagen 13" descr="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pag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B64466" w:rsidRPr="00B64466" w:rsidRDefault="00B64466" w:rsidP="00B64466">
      <w:pPr>
        <w:spacing w:after="0" w:line="240" w:lineRule="auto"/>
        <w:rPr>
          <w:rFonts w:ascii="Times New Roman" w:eastAsia="Times New Roman" w:hAnsi="Times New Roman" w:cs="Times New Roman"/>
          <w:sz w:val="24"/>
          <w:szCs w:val="24"/>
          <w:lang w:eastAsia="es-ES"/>
        </w:rPr>
      </w:pPr>
      <w:hyperlink r:id="rId40" w:history="1">
        <w:r w:rsidRPr="00B64466">
          <w:rPr>
            <w:rFonts w:ascii="Times New Roman" w:eastAsia="Times New Roman" w:hAnsi="Times New Roman" w:cs="Times New Roman"/>
            <w:b/>
            <w:bCs/>
            <w:color w:val="0000FF"/>
            <w:sz w:val="24"/>
            <w:szCs w:val="24"/>
            <w:u w:val="single"/>
            <w:lang w:eastAsia="es-ES"/>
          </w:rPr>
          <w:t>MÁS IDEAS...</w:t>
        </w:r>
      </w:hyperlink>
      <w:r w:rsidRPr="00B64466">
        <w:rPr>
          <w:rFonts w:ascii="Times New Roman" w:eastAsia="Times New Roman" w:hAnsi="Times New Roman" w:cs="Times New Roman"/>
          <w:sz w:val="24"/>
          <w:szCs w:val="24"/>
          <w:lang w:eastAsia="es-ES"/>
        </w:rPr>
        <w:t xml:space="preserve"> </w:t>
      </w:r>
      <w:proofErr w:type="spellStart"/>
      <w:r w:rsidRPr="00B64466">
        <w:rPr>
          <w:rFonts w:ascii="Times New Roman" w:eastAsia="Times New Roman" w:hAnsi="Times New Roman" w:cs="Times New Roman"/>
          <w:sz w:val="24"/>
          <w:szCs w:val="24"/>
          <w:lang w:eastAsia="es-ES"/>
        </w:rPr>
        <w:t>edited</w:t>
      </w:r>
      <w:proofErr w:type="spellEnd"/>
      <w:r w:rsidRPr="00B64466">
        <w:rPr>
          <w:rFonts w:ascii="Times New Roman" w:eastAsia="Times New Roman" w:hAnsi="Times New Roman" w:cs="Times New Roman"/>
          <w:sz w:val="24"/>
          <w:szCs w:val="24"/>
          <w:lang w:eastAsia="es-ES"/>
        </w:rPr>
        <w:t xml:space="preserve"> EN ESTE ESPACIO PODÉIS CUALQUIER OTRO MATERIAL QUE QUERÁIS EN RELACIÓN AL CONTENIDO REPRESENTA... </w:t>
      </w:r>
    </w:p>
    <w:p w:rsidR="00B64466" w:rsidRPr="00B64466" w:rsidRDefault="00B64466" w:rsidP="00B64466">
      <w:pPr>
        <w:spacing w:after="0"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noProof/>
          <w:color w:val="0000FF"/>
          <w:sz w:val="24"/>
          <w:szCs w:val="24"/>
          <w:lang w:eastAsia="es-ES"/>
        </w:rPr>
        <w:drawing>
          <wp:inline distT="0" distB="0" distL="0" distR="0">
            <wp:extent cx="152400" cy="152400"/>
            <wp:effectExtent l="0" t="0" r="0" b="0"/>
            <wp:docPr id="12" name="Imagen 12" descr="GONZALEZ_SARA">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GONZALEZ_SARA">
                      <a:hlinkClick r:id="rId13"/>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41" w:history="1">
        <w:r w:rsidRPr="00B64466">
          <w:rPr>
            <w:rFonts w:ascii="Times New Roman" w:eastAsia="Times New Roman" w:hAnsi="Times New Roman" w:cs="Times New Roman"/>
            <w:color w:val="0000FF"/>
            <w:sz w:val="24"/>
            <w:szCs w:val="24"/>
            <w:u w:val="single"/>
            <w:lang w:eastAsia="es-ES"/>
          </w:rPr>
          <w:t>GONZALEZ_SARA</w:t>
        </w:r>
      </w:hyperlink>
    </w:p>
    <w:p w:rsidR="00B64466" w:rsidRDefault="00B64466" w:rsidP="00B64466">
      <w:pPr>
        <w:spacing w:after="0" w:line="240" w:lineRule="auto"/>
        <w:rPr>
          <w:rFonts w:ascii="Times New Roman" w:eastAsia="Times New Roman" w:hAnsi="Times New Roman" w:cs="Times New Roman"/>
          <w:sz w:val="24"/>
          <w:szCs w:val="24"/>
          <w:lang w:eastAsia="es-ES"/>
        </w:rPr>
      </w:pPr>
      <w:r w:rsidRPr="00B64466">
        <w:rPr>
          <w:rFonts w:ascii="Times New Roman" w:eastAsia="Times New Roman" w:hAnsi="Times New Roman" w:cs="Times New Roman"/>
          <w:sz w:val="24"/>
          <w:szCs w:val="24"/>
          <w:lang w:eastAsia="es-ES"/>
        </w:rPr>
        <w:t>12:06 pm</w:t>
      </w:r>
    </w:p>
    <w:p w:rsidR="004B3210" w:rsidRPr="004B3210" w:rsidRDefault="004B3210" w:rsidP="004B3210">
      <w:pPr>
        <w:spacing w:after="0" w:line="240" w:lineRule="auto"/>
        <w:rPr>
          <w:rFonts w:ascii="Times New Roman" w:eastAsia="Times New Roman" w:hAnsi="Times New Roman" w:cs="Times New Roman"/>
          <w:sz w:val="24"/>
          <w:szCs w:val="24"/>
          <w:lang w:eastAsia="es-ES"/>
        </w:rPr>
      </w:pPr>
      <w:r w:rsidRPr="004B3210">
        <w:rPr>
          <w:rFonts w:ascii="Times New Roman" w:eastAsia="Times New Roman" w:hAnsi="Times New Roman" w:cs="Times New Roman"/>
          <w:sz w:val="24"/>
          <w:szCs w:val="24"/>
          <w:lang w:eastAsia="es-ES"/>
        </w:rPr>
        <w:br/>
      </w:r>
      <w:ins w:id="15" w:author="Unknown">
        <w:r w:rsidRPr="004B3210">
          <w:rPr>
            <w:rFonts w:ascii="Times New Roman" w:eastAsia="Times New Roman" w:hAnsi="Times New Roman" w:cs="Times New Roman"/>
            <w:sz w:val="24"/>
            <w:szCs w:val="24"/>
            <w:lang w:eastAsia="es-ES"/>
          </w:rPr>
          <w:t>Poema sobre el Sol. Autor: Pablo Neruda. (Espero que os guste :</w:t>
        </w:r>
        <w:proofErr w:type="gramStart"/>
        <w:r w:rsidRPr="004B3210">
          <w:rPr>
            <w:rFonts w:ascii="Times New Roman" w:eastAsia="Times New Roman" w:hAnsi="Times New Roman" w:cs="Times New Roman"/>
            <w:sz w:val="24"/>
            <w:szCs w:val="24"/>
            <w:lang w:eastAsia="es-ES"/>
          </w:rPr>
          <w:t>) )</w:t>
        </w:r>
        <w:proofErr w:type="gramEnd"/>
        <w:r w:rsidRPr="004B3210">
          <w:rPr>
            <w:rFonts w:ascii="Times New Roman" w:eastAsia="Times New Roman" w:hAnsi="Times New Roman" w:cs="Times New Roman"/>
            <w:sz w:val="24"/>
            <w:szCs w:val="24"/>
            <w:lang w:eastAsia="es-ES"/>
          </w:rPr>
          <w:br/>
          <w:t>Blog de Iris: Poesía infantil --&gt; Poema: el Sol. (Una página muy dulce :</w:t>
        </w:r>
        <w:proofErr w:type="gramStart"/>
        <w:r w:rsidRPr="004B3210">
          <w:rPr>
            <w:rFonts w:ascii="Times New Roman" w:eastAsia="Times New Roman" w:hAnsi="Times New Roman" w:cs="Times New Roman"/>
            <w:sz w:val="24"/>
            <w:szCs w:val="24"/>
            <w:lang w:eastAsia="es-ES"/>
          </w:rPr>
          <w:t>) )</w:t>
        </w:r>
      </w:ins>
      <w:proofErr w:type="gramEnd"/>
    </w:p>
    <w:p w:rsidR="004B3210" w:rsidRPr="00B64466" w:rsidRDefault="004B3210" w:rsidP="00B64466">
      <w:pPr>
        <w:spacing w:after="0" w:line="240" w:lineRule="auto"/>
        <w:rPr>
          <w:rFonts w:ascii="Times New Roman" w:eastAsia="Times New Roman" w:hAnsi="Times New Roman" w:cs="Times New Roman"/>
          <w:sz w:val="24"/>
          <w:szCs w:val="24"/>
          <w:lang w:eastAsia="es-ES"/>
        </w:rPr>
      </w:pPr>
    </w:p>
    <w:p w:rsidR="008A07B6" w:rsidRPr="008A07B6" w:rsidRDefault="008A07B6" w:rsidP="008A07B6">
      <w:pPr>
        <w:spacing w:after="0"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noProof/>
          <w:sz w:val="24"/>
          <w:szCs w:val="24"/>
          <w:lang w:eastAsia="es-ES"/>
        </w:rPr>
        <w:drawing>
          <wp:inline distT="0" distB="0" distL="0" distR="0">
            <wp:extent cx="152400" cy="152400"/>
            <wp:effectExtent l="0" t="0" r="0" b="0"/>
            <wp:docPr id="88" name="Imagen 88" descr="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descr="pag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8A07B6" w:rsidRPr="008A07B6" w:rsidRDefault="008A07B6" w:rsidP="008A07B6">
      <w:pPr>
        <w:spacing w:after="0" w:line="240" w:lineRule="auto"/>
        <w:rPr>
          <w:rFonts w:ascii="Times New Roman" w:eastAsia="Times New Roman" w:hAnsi="Times New Roman" w:cs="Times New Roman"/>
          <w:sz w:val="24"/>
          <w:szCs w:val="24"/>
          <w:lang w:eastAsia="es-ES"/>
        </w:rPr>
      </w:pPr>
      <w:hyperlink r:id="rId42" w:history="1">
        <w:r w:rsidRPr="008A07B6">
          <w:rPr>
            <w:rFonts w:ascii="Times New Roman" w:eastAsia="Times New Roman" w:hAnsi="Times New Roman" w:cs="Times New Roman"/>
            <w:b/>
            <w:bCs/>
            <w:color w:val="0000FF"/>
            <w:sz w:val="24"/>
            <w:szCs w:val="24"/>
            <w:u w:val="single"/>
            <w:lang w:eastAsia="es-ES"/>
          </w:rPr>
          <w:t>FOTOGRAFÍAS</w:t>
        </w:r>
      </w:hyperlink>
      <w:r w:rsidRPr="008A07B6">
        <w:rPr>
          <w:rFonts w:ascii="Times New Roman" w:eastAsia="Times New Roman" w:hAnsi="Times New Roman" w:cs="Times New Roman"/>
          <w:sz w:val="24"/>
          <w:szCs w:val="24"/>
          <w:lang w:eastAsia="es-ES"/>
        </w:rPr>
        <w:t xml:space="preserve"> </w:t>
      </w:r>
      <w:proofErr w:type="spellStart"/>
      <w:r w:rsidRPr="008A07B6">
        <w:rPr>
          <w:rFonts w:ascii="Times New Roman" w:eastAsia="Times New Roman" w:hAnsi="Times New Roman" w:cs="Times New Roman"/>
          <w:sz w:val="24"/>
          <w:szCs w:val="24"/>
          <w:lang w:eastAsia="es-ES"/>
        </w:rPr>
        <w:t>edited</w:t>
      </w:r>
      <w:proofErr w:type="spellEnd"/>
      <w:r w:rsidRPr="008A07B6">
        <w:rPr>
          <w:rFonts w:ascii="Times New Roman" w:eastAsia="Times New Roman" w:hAnsi="Times New Roman" w:cs="Times New Roman"/>
          <w:sz w:val="24"/>
          <w:szCs w:val="24"/>
          <w:lang w:eastAsia="es-ES"/>
        </w:rPr>
        <w:t xml:space="preserve"> </w:t>
      </w:r>
    </w:p>
    <w:p w:rsidR="008A07B6" w:rsidRPr="008A07B6" w:rsidRDefault="008A07B6" w:rsidP="008A07B6">
      <w:pPr>
        <w:spacing w:after="0" w:line="240" w:lineRule="auto"/>
        <w:rPr>
          <w:rFonts w:ascii="Times New Roman" w:eastAsia="Times New Roman" w:hAnsi="Times New Roman" w:cs="Times New Roman"/>
          <w:sz w:val="24"/>
          <w:szCs w:val="24"/>
          <w:lang w:eastAsia="es-ES"/>
        </w:rPr>
      </w:pPr>
      <w:r w:rsidRPr="008A07B6">
        <w:rPr>
          <w:rFonts w:ascii="Times New Roman" w:eastAsia="Times New Roman" w:hAnsi="Times New Roman" w:cs="Times New Roman"/>
          <w:sz w:val="24"/>
          <w:szCs w:val="24"/>
          <w:lang w:eastAsia="es-ES"/>
        </w:rPr>
        <w:br/>
      </w:r>
      <w:ins w:id="16" w:author="Unknown">
        <w:r w:rsidRPr="008A07B6">
          <w:rPr>
            <w:rFonts w:ascii="Times New Roman" w:eastAsia="Times New Roman" w:hAnsi="Times New Roman" w:cs="Times New Roman"/>
            <w:sz w:val="24"/>
            <w:szCs w:val="24"/>
            <w:lang w:eastAsia="es-ES"/>
          </w:rPr>
          <w:t xml:space="preserve">{soles.png} {Agua.jpg} {pintar_el_sol.jpg} </w:t>
        </w:r>
      </w:ins>
    </w:p>
    <w:p w:rsidR="00D35E33" w:rsidRDefault="008A07B6"/>
    <w:p w:rsidR="008A07B6" w:rsidRPr="008A07B6" w:rsidRDefault="008A07B6" w:rsidP="008A07B6">
      <w:pPr>
        <w:spacing w:after="0"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noProof/>
          <w:sz w:val="24"/>
          <w:szCs w:val="24"/>
          <w:lang w:eastAsia="es-ES"/>
        </w:rPr>
        <w:drawing>
          <wp:inline distT="0" distB="0" distL="0" distR="0">
            <wp:extent cx="152400" cy="152400"/>
            <wp:effectExtent l="0" t="0" r="0" b="0"/>
            <wp:docPr id="92" name="Imagen 92" descr="f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descr="file"/>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8A07B6" w:rsidRPr="008A07B6" w:rsidRDefault="008A07B6" w:rsidP="008A07B6">
      <w:pPr>
        <w:spacing w:after="0" w:line="240" w:lineRule="auto"/>
        <w:rPr>
          <w:rFonts w:ascii="Times New Roman" w:eastAsia="Times New Roman" w:hAnsi="Times New Roman" w:cs="Times New Roman"/>
          <w:sz w:val="24"/>
          <w:szCs w:val="24"/>
          <w:lang w:eastAsia="es-ES"/>
        </w:rPr>
      </w:pPr>
      <w:hyperlink r:id="rId44" w:history="1">
        <w:r w:rsidRPr="008A07B6">
          <w:rPr>
            <w:rFonts w:ascii="Times New Roman" w:eastAsia="Times New Roman" w:hAnsi="Times New Roman" w:cs="Times New Roman"/>
            <w:b/>
            <w:bCs/>
            <w:color w:val="0000FF"/>
            <w:sz w:val="24"/>
            <w:szCs w:val="24"/>
            <w:u w:val="single"/>
            <w:lang w:eastAsia="es-ES"/>
          </w:rPr>
          <w:t>pintar_el_sol.jpg</w:t>
        </w:r>
      </w:hyperlink>
      <w:r w:rsidRPr="008A07B6">
        <w:rPr>
          <w:rFonts w:ascii="Times New Roman" w:eastAsia="Times New Roman" w:hAnsi="Times New Roman" w:cs="Times New Roman"/>
          <w:sz w:val="24"/>
          <w:szCs w:val="24"/>
          <w:lang w:eastAsia="es-ES"/>
        </w:rPr>
        <w:t xml:space="preserve"> </w:t>
      </w:r>
      <w:proofErr w:type="spellStart"/>
      <w:r w:rsidRPr="008A07B6">
        <w:rPr>
          <w:rFonts w:ascii="Times New Roman" w:eastAsia="Times New Roman" w:hAnsi="Times New Roman" w:cs="Times New Roman"/>
          <w:sz w:val="24"/>
          <w:szCs w:val="24"/>
          <w:lang w:eastAsia="es-ES"/>
        </w:rPr>
        <w:t>uploaded</w:t>
      </w:r>
      <w:proofErr w:type="spellEnd"/>
      <w:r w:rsidRPr="008A07B6">
        <w:rPr>
          <w:rFonts w:ascii="Times New Roman" w:eastAsia="Times New Roman" w:hAnsi="Times New Roman" w:cs="Times New Roman"/>
          <w:sz w:val="24"/>
          <w:szCs w:val="24"/>
          <w:lang w:eastAsia="es-ES"/>
        </w:rPr>
        <w:t xml:space="preserve"> </w:t>
      </w:r>
    </w:p>
    <w:p w:rsidR="008A07B6" w:rsidRPr="008A07B6" w:rsidRDefault="008A07B6" w:rsidP="008A07B6">
      <w:pPr>
        <w:spacing w:after="0"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noProof/>
          <w:color w:val="0000FF"/>
          <w:sz w:val="24"/>
          <w:szCs w:val="24"/>
          <w:lang w:eastAsia="es-ES"/>
        </w:rPr>
        <w:drawing>
          <wp:inline distT="0" distB="0" distL="0" distR="0">
            <wp:extent cx="152400" cy="152400"/>
            <wp:effectExtent l="0" t="0" r="0" b="0"/>
            <wp:docPr id="91" name="Imagen 91" descr="GONZALEZ_SARA">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descr="GONZALEZ_SARA">
                      <a:hlinkClick r:id="rId13"/>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45" w:history="1">
        <w:r w:rsidRPr="008A07B6">
          <w:rPr>
            <w:rFonts w:ascii="Times New Roman" w:eastAsia="Times New Roman" w:hAnsi="Times New Roman" w:cs="Times New Roman"/>
            <w:color w:val="0000FF"/>
            <w:sz w:val="24"/>
            <w:szCs w:val="24"/>
            <w:u w:val="single"/>
            <w:lang w:eastAsia="es-ES"/>
          </w:rPr>
          <w:t>GONZALEZ_SARA</w:t>
        </w:r>
      </w:hyperlink>
    </w:p>
    <w:p w:rsidR="008A07B6" w:rsidRPr="008A07B6" w:rsidRDefault="008A07B6" w:rsidP="008A07B6">
      <w:pPr>
        <w:spacing w:after="0" w:line="240" w:lineRule="auto"/>
        <w:rPr>
          <w:rFonts w:ascii="Times New Roman" w:eastAsia="Times New Roman" w:hAnsi="Times New Roman" w:cs="Times New Roman"/>
          <w:sz w:val="24"/>
          <w:szCs w:val="24"/>
          <w:lang w:eastAsia="es-ES"/>
        </w:rPr>
      </w:pPr>
      <w:r w:rsidRPr="008A07B6">
        <w:rPr>
          <w:rFonts w:ascii="Times New Roman" w:eastAsia="Times New Roman" w:hAnsi="Times New Roman" w:cs="Times New Roman"/>
          <w:sz w:val="24"/>
          <w:szCs w:val="24"/>
          <w:lang w:eastAsia="es-ES"/>
        </w:rPr>
        <w:t>12:13 pm</w:t>
      </w:r>
    </w:p>
    <w:p w:rsidR="008A07B6" w:rsidRPr="008A07B6" w:rsidRDefault="008A07B6" w:rsidP="008A07B6">
      <w:pPr>
        <w:spacing w:after="0"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noProof/>
          <w:sz w:val="24"/>
          <w:szCs w:val="24"/>
          <w:lang w:eastAsia="es-ES"/>
        </w:rPr>
        <w:drawing>
          <wp:inline distT="0" distB="0" distL="0" distR="0">
            <wp:extent cx="152400" cy="152400"/>
            <wp:effectExtent l="0" t="0" r="0" b="0"/>
            <wp:docPr id="90" name="Imagen 90" descr="f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descr="file"/>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8A07B6" w:rsidRPr="008A07B6" w:rsidRDefault="008A07B6" w:rsidP="008A07B6">
      <w:pPr>
        <w:spacing w:after="0" w:line="240" w:lineRule="auto"/>
        <w:rPr>
          <w:rFonts w:ascii="Times New Roman" w:eastAsia="Times New Roman" w:hAnsi="Times New Roman" w:cs="Times New Roman"/>
          <w:sz w:val="24"/>
          <w:szCs w:val="24"/>
          <w:lang w:eastAsia="es-ES"/>
        </w:rPr>
      </w:pPr>
      <w:hyperlink r:id="rId46" w:history="1">
        <w:r w:rsidRPr="008A07B6">
          <w:rPr>
            <w:rFonts w:ascii="Times New Roman" w:eastAsia="Times New Roman" w:hAnsi="Times New Roman" w:cs="Times New Roman"/>
            <w:b/>
            <w:bCs/>
            <w:color w:val="0000FF"/>
            <w:sz w:val="24"/>
            <w:szCs w:val="24"/>
            <w:u w:val="single"/>
            <w:lang w:eastAsia="es-ES"/>
          </w:rPr>
          <w:t>Agua.jpg</w:t>
        </w:r>
      </w:hyperlink>
      <w:r w:rsidRPr="008A07B6">
        <w:rPr>
          <w:rFonts w:ascii="Times New Roman" w:eastAsia="Times New Roman" w:hAnsi="Times New Roman" w:cs="Times New Roman"/>
          <w:sz w:val="24"/>
          <w:szCs w:val="24"/>
          <w:lang w:eastAsia="es-ES"/>
        </w:rPr>
        <w:t xml:space="preserve"> </w:t>
      </w:r>
      <w:proofErr w:type="spellStart"/>
      <w:r w:rsidRPr="008A07B6">
        <w:rPr>
          <w:rFonts w:ascii="Times New Roman" w:eastAsia="Times New Roman" w:hAnsi="Times New Roman" w:cs="Times New Roman"/>
          <w:sz w:val="24"/>
          <w:szCs w:val="24"/>
          <w:lang w:eastAsia="es-ES"/>
        </w:rPr>
        <w:t>uploaded</w:t>
      </w:r>
      <w:proofErr w:type="spellEnd"/>
      <w:r w:rsidRPr="008A07B6">
        <w:rPr>
          <w:rFonts w:ascii="Times New Roman" w:eastAsia="Times New Roman" w:hAnsi="Times New Roman" w:cs="Times New Roman"/>
          <w:sz w:val="24"/>
          <w:szCs w:val="24"/>
          <w:lang w:eastAsia="es-ES"/>
        </w:rPr>
        <w:t xml:space="preserve"> </w:t>
      </w:r>
    </w:p>
    <w:p w:rsidR="008A07B6" w:rsidRPr="008A07B6" w:rsidRDefault="008A07B6" w:rsidP="008A07B6">
      <w:pPr>
        <w:spacing w:after="0"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noProof/>
          <w:color w:val="0000FF"/>
          <w:sz w:val="24"/>
          <w:szCs w:val="24"/>
          <w:lang w:eastAsia="es-ES"/>
        </w:rPr>
        <w:drawing>
          <wp:inline distT="0" distB="0" distL="0" distR="0">
            <wp:extent cx="152400" cy="152400"/>
            <wp:effectExtent l="0" t="0" r="0" b="0"/>
            <wp:docPr id="89" name="Imagen 89" descr="GONZALEZ_SARA">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descr="GONZALEZ_SARA">
                      <a:hlinkClick r:id="rId13"/>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47" w:history="1">
        <w:r w:rsidRPr="008A07B6">
          <w:rPr>
            <w:rFonts w:ascii="Times New Roman" w:eastAsia="Times New Roman" w:hAnsi="Times New Roman" w:cs="Times New Roman"/>
            <w:color w:val="0000FF"/>
            <w:sz w:val="24"/>
            <w:szCs w:val="24"/>
            <w:u w:val="single"/>
            <w:lang w:eastAsia="es-ES"/>
          </w:rPr>
          <w:t>GONZALEZ_SARA</w:t>
        </w:r>
      </w:hyperlink>
    </w:p>
    <w:p w:rsidR="008A07B6" w:rsidRPr="008A07B6" w:rsidRDefault="008A07B6" w:rsidP="008A07B6">
      <w:pPr>
        <w:spacing w:after="0" w:line="240" w:lineRule="auto"/>
        <w:rPr>
          <w:rFonts w:ascii="Times New Roman" w:eastAsia="Times New Roman" w:hAnsi="Times New Roman" w:cs="Times New Roman"/>
          <w:sz w:val="24"/>
          <w:szCs w:val="24"/>
          <w:lang w:eastAsia="es-ES"/>
        </w:rPr>
      </w:pPr>
      <w:r w:rsidRPr="008A07B6">
        <w:rPr>
          <w:rFonts w:ascii="Times New Roman" w:eastAsia="Times New Roman" w:hAnsi="Times New Roman" w:cs="Times New Roman"/>
          <w:sz w:val="24"/>
          <w:szCs w:val="24"/>
          <w:lang w:eastAsia="es-ES"/>
        </w:rPr>
        <w:t>12:12 pm</w:t>
      </w:r>
    </w:p>
    <w:p w:rsidR="008A07B6" w:rsidRDefault="008A07B6">
      <w:bookmarkStart w:id="17" w:name="_GoBack"/>
      <w:bookmarkEnd w:id="17"/>
    </w:p>
    <w:sectPr w:rsidR="008A07B6" w:rsidSect="00B6446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3" type="#_x0000_t75" alt="Descripción: page" style="width:12pt;height:12pt;visibility:visible;mso-wrap-style:square" o:bullet="t">
        <v:imagedata r:id="rId1" o:title="page"/>
      </v:shape>
    </w:pict>
  </w:numPicBullet>
  <w:numPicBullet w:numPicBulletId="1">
    <w:pict>
      <v:shape id="_x0000_i1054" type="#_x0000_t75" alt="Descripción: toggle" style="width:11.25pt;height:11.25pt;visibility:visible;mso-wrap-style:square" o:bullet="t">
        <v:imagedata r:id="rId2" o:title="toggle"/>
      </v:shape>
    </w:pict>
  </w:numPicBullet>
  <w:abstractNum w:abstractNumId="0">
    <w:nsid w:val="4976703F"/>
    <w:multiLevelType w:val="hybridMultilevel"/>
    <w:tmpl w:val="CF7660E2"/>
    <w:lvl w:ilvl="0" w:tplc="3E34E5A4">
      <w:start w:val="1"/>
      <w:numFmt w:val="bullet"/>
      <w:lvlText w:val=""/>
      <w:lvlPicBulletId w:val="0"/>
      <w:lvlJc w:val="left"/>
      <w:pPr>
        <w:tabs>
          <w:tab w:val="num" w:pos="720"/>
        </w:tabs>
        <w:ind w:left="720" w:hanging="360"/>
      </w:pPr>
      <w:rPr>
        <w:rFonts w:ascii="Symbol" w:hAnsi="Symbol" w:hint="default"/>
      </w:rPr>
    </w:lvl>
    <w:lvl w:ilvl="1" w:tplc="6C4AF260" w:tentative="1">
      <w:start w:val="1"/>
      <w:numFmt w:val="bullet"/>
      <w:lvlText w:val=""/>
      <w:lvlJc w:val="left"/>
      <w:pPr>
        <w:tabs>
          <w:tab w:val="num" w:pos="1440"/>
        </w:tabs>
        <w:ind w:left="1440" w:hanging="360"/>
      </w:pPr>
      <w:rPr>
        <w:rFonts w:ascii="Symbol" w:hAnsi="Symbol" w:hint="default"/>
      </w:rPr>
    </w:lvl>
    <w:lvl w:ilvl="2" w:tplc="DE80743E" w:tentative="1">
      <w:start w:val="1"/>
      <w:numFmt w:val="bullet"/>
      <w:lvlText w:val=""/>
      <w:lvlJc w:val="left"/>
      <w:pPr>
        <w:tabs>
          <w:tab w:val="num" w:pos="2160"/>
        </w:tabs>
        <w:ind w:left="2160" w:hanging="360"/>
      </w:pPr>
      <w:rPr>
        <w:rFonts w:ascii="Symbol" w:hAnsi="Symbol" w:hint="default"/>
      </w:rPr>
    </w:lvl>
    <w:lvl w:ilvl="3" w:tplc="0A6ADA6A" w:tentative="1">
      <w:start w:val="1"/>
      <w:numFmt w:val="bullet"/>
      <w:lvlText w:val=""/>
      <w:lvlJc w:val="left"/>
      <w:pPr>
        <w:tabs>
          <w:tab w:val="num" w:pos="2880"/>
        </w:tabs>
        <w:ind w:left="2880" w:hanging="360"/>
      </w:pPr>
      <w:rPr>
        <w:rFonts w:ascii="Symbol" w:hAnsi="Symbol" w:hint="default"/>
      </w:rPr>
    </w:lvl>
    <w:lvl w:ilvl="4" w:tplc="B658C078" w:tentative="1">
      <w:start w:val="1"/>
      <w:numFmt w:val="bullet"/>
      <w:lvlText w:val=""/>
      <w:lvlJc w:val="left"/>
      <w:pPr>
        <w:tabs>
          <w:tab w:val="num" w:pos="3600"/>
        </w:tabs>
        <w:ind w:left="3600" w:hanging="360"/>
      </w:pPr>
      <w:rPr>
        <w:rFonts w:ascii="Symbol" w:hAnsi="Symbol" w:hint="default"/>
      </w:rPr>
    </w:lvl>
    <w:lvl w:ilvl="5" w:tplc="40A20352" w:tentative="1">
      <w:start w:val="1"/>
      <w:numFmt w:val="bullet"/>
      <w:lvlText w:val=""/>
      <w:lvlJc w:val="left"/>
      <w:pPr>
        <w:tabs>
          <w:tab w:val="num" w:pos="4320"/>
        </w:tabs>
        <w:ind w:left="4320" w:hanging="360"/>
      </w:pPr>
      <w:rPr>
        <w:rFonts w:ascii="Symbol" w:hAnsi="Symbol" w:hint="default"/>
      </w:rPr>
    </w:lvl>
    <w:lvl w:ilvl="6" w:tplc="DFA0A172" w:tentative="1">
      <w:start w:val="1"/>
      <w:numFmt w:val="bullet"/>
      <w:lvlText w:val=""/>
      <w:lvlJc w:val="left"/>
      <w:pPr>
        <w:tabs>
          <w:tab w:val="num" w:pos="5040"/>
        </w:tabs>
        <w:ind w:left="5040" w:hanging="360"/>
      </w:pPr>
      <w:rPr>
        <w:rFonts w:ascii="Symbol" w:hAnsi="Symbol" w:hint="default"/>
      </w:rPr>
    </w:lvl>
    <w:lvl w:ilvl="7" w:tplc="27CC13A8" w:tentative="1">
      <w:start w:val="1"/>
      <w:numFmt w:val="bullet"/>
      <w:lvlText w:val=""/>
      <w:lvlJc w:val="left"/>
      <w:pPr>
        <w:tabs>
          <w:tab w:val="num" w:pos="5760"/>
        </w:tabs>
        <w:ind w:left="5760" w:hanging="360"/>
      </w:pPr>
      <w:rPr>
        <w:rFonts w:ascii="Symbol" w:hAnsi="Symbol" w:hint="default"/>
      </w:rPr>
    </w:lvl>
    <w:lvl w:ilvl="8" w:tplc="55306992" w:tentative="1">
      <w:start w:val="1"/>
      <w:numFmt w:val="bullet"/>
      <w:lvlText w:val=""/>
      <w:lvlJc w:val="left"/>
      <w:pPr>
        <w:tabs>
          <w:tab w:val="num" w:pos="6480"/>
        </w:tabs>
        <w:ind w:left="6480" w:hanging="360"/>
      </w:pPr>
      <w:rPr>
        <w:rFonts w:ascii="Symbol" w:hAnsi="Symbol" w:hint="default"/>
      </w:rPr>
    </w:lvl>
  </w:abstractNum>
  <w:abstractNum w:abstractNumId="1">
    <w:nsid w:val="54ED520D"/>
    <w:multiLevelType w:val="hybridMultilevel"/>
    <w:tmpl w:val="8D6A8FB8"/>
    <w:lvl w:ilvl="0" w:tplc="3DE85F06">
      <w:start w:val="1"/>
      <w:numFmt w:val="bullet"/>
      <w:lvlText w:val=""/>
      <w:lvlPicBulletId w:val="1"/>
      <w:lvlJc w:val="left"/>
      <w:pPr>
        <w:tabs>
          <w:tab w:val="num" w:pos="720"/>
        </w:tabs>
        <w:ind w:left="720" w:hanging="360"/>
      </w:pPr>
      <w:rPr>
        <w:rFonts w:ascii="Symbol" w:hAnsi="Symbol" w:hint="default"/>
      </w:rPr>
    </w:lvl>
    <w:lvl w:ilvl="1" w:tplc="E0F26138" w:tentative="1">
      <w:start w:val="1"/>
      <w:numFmt w:val="bullet"/>
      <w:lvlText w:val=""/>
      <w:lvlJc w:val="left"/>
      <w:pPr>
        <w:tabs>
          <w:tab w:val="num" w:pos="1440"/>
        </w:tabs>
        <w:ind w:left="1440" w:hanging="360"/>
      </w:pPr>
      <w:rPr>
        <w:rFonts w:ascii="Symbol" w:hAnsi="Symbol" w:hint="default"/>
      </w:rPr>
    </w:lvl>
    <w:lvl w:ilvl="2" w:tplc="0400B676" w:tentative="1">
      <w:start w:val="1"/>
      <w:numFmt w:val="bullet"/>
      <w:lvlText w:val=""/>
      <w:lvlJc w:val="left"/>
      <w:pPr>
        <w:tabs>
          <w:tab w:val="num" w:pos="2160"/>
        </w:tabs>
        <w:ind w:left="2160" w:hanging="360"/>
      </w:pPr>
      <w:rPr>
        <w:rFonts w:ascii="Symbol" w:hAnsi="Symbol" w:hint="default"/>
      </w:rPr>
    </w:lvl>
    <w:lvl w:ilvl="3" w:tplc="74C63824" w:tentative="1">
      <w:start w:val="1"/>
      <w:numFmt w:val="bullet"/>
      <w:lvlText w:val=""/>
      <w:lvlJc w:val="left"/>
      <w:pPr>
        <w:tabs>
          <w:tab w:val="num" w:pos="2880"/>
        </w:tabs>
        <w:ind w:left="2880" w:hanging="360"/>
      </w:pPr>
      <w:rPr>
        <w:rFonts w:ascii="Symbol" w:hAnsi="Symbol" w:hint="default"/>
      </w:rPr>
    </w:lvl>
    <w:lvl w:ilvl="4" w:tplc="067E50F4" w:tentative="1">
      <w:start w:val="1"/>
      <w:numFmt w:val="bullet"/>
      <w:lvlText w:val=""/>
      <w:lvlJc w:val="left"/>
      <w:pPr>
        <w:tabs>
          <w:tab w:val="num" w:pos="3600"/>
        </w:tabs>
        <w:ind w:left="3600" w:hanging="360"/>
      </w:pPr>
      <w:rPr>
        <w:rFonts w:ascii="Symbol" w:hAnsi="Symbol" w:hint="default"/>
      </w:rPr>
    </w:lvl>
    <w:lvl w:ilvl="5" w:tplc="1646FC1E" w:tentative="1">
      <w:start w:val="1"/>
      <w:numFmt w:val="bullet"/>
      <w:lvlText w:val=""/>
      <w:lvlJc w:val="left"/>
      <w:pPr>
        <w:tabs>
          <w:tab w:val="num" w:pos="4320"/>
        </w:tabs>
        <w:ind w:left="4320" w:hanging="360"/>
      </w:pPr>
      <w:rPr>
        <w:rFonts w:ascii="Symbol" w:hAnsi="Symbol" w:hint="default"/>
      </w:rPr>
    </w:lvl>
    <w:lvl w:ilvl="6" w:tplc="95D6C8E4" w:tentative="1">
      <w:start w:val="1"/>
      <w:numFmt w:val="bullet"/>
      <w:lvlText w:val=""/>
      <w:lvlJc w:val="left"/>
      <w:pPr>
        <w:tabs>
          <w:tab w:val="num" w:pos="5040"/>
        </w:tabs>
        <w:ind w:left="5040" w:hanging="360"/>
      </w:pPr>
      <w:rPr>
        <w:rFonts w:ascii="Symbol" w:hAnsi="Symbol" w:hint="default"/>
      </w:rPr>
    </w:lvl>
    <w:lvl w:ilvl="7" w:tplc="8528B9F0" w:tentative="1">
      <w:start w:val="1"/>
      <w:numFmt w:val="bullet"/>
      <w:lvlText w:val=""/>
      <w:lvlJc w:val="left"/>
      <w:pPr>
        <w:tabs>
          <w:tab w:val="num" w:pos="5760"/>
        </w:tabs>
        <w:ind w:left="5760" w:hanging="360"/>
      </w:pPr>
      <w:rPr>
        <w:rFonts w:ascii="Symbol" w:hAnsi="Symbol" w:hint="default"/>
      </w:rPr>
    </w:lvl>
    <w:lvl w:ilvl="8" w:tplc="C2EC52E8" w:tentative="1">
      <w:start w:val="1"/>
      <w:numFmt w:val="bullet"/>
      <w:lvlText w:val=""/>
      <w:lvlJc w:val="left"/>
      <w:pPr>
        <w:tabs>
          <w:tab w:val="num" w:pos="6480"/>
        </w:tabs>
        <w:ind w:left="6480" w:hanging="360"/>
      </w:pPr>
      <w:rPr>
        <w:rFonts w:ascii="Symbol" w:hAnsi="Symbol"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4466"/>
    <w:rsid w:val="002221A5"/>
    <w:rsid w:val="004B3210"/>
    <w:rsid w:val="007879C0"/>
    <w:rsid w:val="008A07B6"/>
    <w:rsid w:val="00971109"/>
    <w:rsid w:val="00B64466"/>
    <w:rsid w:val="00B87FCB"/>
    <w:rsid w:val="00BB1973"/>
    <w:rsid w:val="00C2069F"/>
    <w:rsid w:val="00E2322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link w:val="Ttulo2Car"/>
    <w:uiPriority w:val="9"/>
    <w:qFormat/>
    <w:rsid w:val="00B64466"/>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B64466"/>
    <w:rPr>
      <w:rFonts w:ascii="Times New Roman" w:eastAsia="Times New Roman" w:hAnsi="Times New Roman" w:cs="Times New Roman"/>
      <w:b/>
      <w:bCs/>
      <w:sz w:val="36"/>
      <w:szCs w:val="36"/>
      <w:lang w:eastAsia="es-ES"/>
    </w:rPr>
  </w:style>
  <w:style w:type="character" w:styleId="Textoennegrita">
    <w:name w:val="Strong"/>
    <w:basedOn w:val="Fuentedeprrafopredeter"/>
    <w:uiPriority w:val="22"/>
    <w:qFormat/>
    <w:rsid w:val="00B64466"/>
    <w:rPr>
      <w:b/>
      <w:bCs/>
    </w:rPr>
  </w:style>
  <w:style w:type="character" w:styleId="Hipervnculo">
    <w:name w:val="Hyperlink"/>
    <w:basedOn w:val="Fuentedeprrafopredeter"/>
    <w:uiPriority w:val="99"/>
    <w:semiHidden/>
    <w:unhideWhenUsed/>
    <w:rsid w:val="00B64466"/>
    <w:rPr>
      <w:color w:val="0000FF"/>
      <w:u w:val="single"/>
    </w:rPr>
  </w:style>
  <w:style w:type="character" w:customStyle="1" w:styleId="changesnippet">
    <w:name w:val="changesnippet"/>
    <w:basedOn w:val="Fuentedeprrafopredeter"/>
    <w:rsid w:val="00B64466"/>
  </w:style>
  <w:style w:type="character" w:customStyle="1" w:styleId="messagesummary">
    <w:name w:val="messagesummary"/>
    <w:basedOn w:val="Fuentedeprrafopredeter"/>
    <w:rsid w:val="00B64466"/>
  </w:style>
  <w:style w:type="paragraph" w:styleId="Textodeglobo">
    <w:name w:val="Balloon Text"/>
    <w:basedOn w:val="Normal"/>
    <w:link w:val="TextodegloboCar"/>
    <w:uiPriority w:val="99"/>
    <w:semiHidden/>
    <w:unhideWhenUsed/>
    <w:rsid w:val="00B6446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64466"/>
    <w:rPr>
      <w:rFonts w:ascii="Tahoma" w:hAnsi="Tahoma" w:cs="Tahoma"/>
      <w:sz w:val="16"/>
      <w:szCs w:val="16"/>
    </w:rPr>
  </w:style>
  <w:style w:type="paragraph" w:styleId="z-Principiodelformulario">
    <w:name w:val="HTML Top of Form"/>
    <w:basedOn w:val="Normal"/>
    <w:next w:val="Normal"/>
    <w:link w:val="z-PrincipiodelformularioCar"/>
    <w:hidden/>
    <w:uiPriority w:val="99"/>
    <w:semiHidden/>
    <w:unhideWhenUsed/>
    <w:rsid w:val="00B64466"/>
    <w:pPr>
      <w:pBdr>
        <w:bottom w:val="single" w:sz="6" w:space="1" w:color="auto"/>
      </w:pBdr>
      <w:spacing w:after="0" w:line="240" w:lineRule="auto"/>
      <w:jc w:val="center"/>
    </w:pPr>
    <w:rPr>
      <w:rFonts w:ascii="Arial" w:eastAsia="Times New Roman" w:hAnsi="Arial" w:cs="Arial"/>
      <w:vanish/>
      <w:sz w:val="16"/>
      <w:szCs w:val="16"/>
      <w:lang w:eastAsia="es-ES"/>
    </w:rPr>
  </w:style>
  <w:style w:type="character" w:customStyle="1" w:styleId="z-PrincipiodelformularioCar">
    <w:name w:val="z-Principio del formulario Car"/>
    <w:basedOn w:val="Fuentedeprrafopredeter"/>
    <w:link w:val="z-Principiodelformulario"/>
    <w:uiPriority w:val="99"/>
    <w:semiHidden/>
    <w:rsid w:val="00B64466"/>
    <w:rPr>
      <w:rFonts w:ascii="Arial" w:eastAsia="Times New Roman" w:hAnsi="Arial" w:cs="Arial"/>
      <w:vanish/>
      <w:sz w:val="16"/>
      <w:szCs w:val="16"/>
      <w:lang w:eastAsia="es-ES"/>
    </w:rPr>
  </w:style>
  <w:style w:type="paragraph" w:styleId="z-Finaldelformulario">
    <w:name w:val="HTML Bottom of Form"/>
    <w:basedOn w:val="Normal"/>
    <w:next w:val="Normal"/>
    <w:link w:val="z-FinaldelformularioCar"/>
    <w:hidden/>
    <w:uiPriority w:val="99"/>
    <w:semiHidden/>
    <w:unhideWhenUsed/>
    <w:rsid w:val="00B64466"/>
    <w:pPr>
      <w:pBdr>
        <w:top w:val="single" w:sz="6" w:space="1" w:color="auto"/>
      </w:pBdr>
      <w:spacing w:after="0" w:line="240" w:lineRule="auto"/>
      <w:jc w:val="center"/>
    </w:pPr>
    <w:rPr>
      <w:rFonts w:ascii="Arial" w:eastAsia="Times New Roman" w:hAnsi="Arial" w:cs="Arial"/>
      <w:vanish/>
      <w:sz w:val="16"/>
      <w:szCs w:val="16"/>
      <w:lang w:eastAsia="es-ES"/>
    </w:rPr>
  </w:style>
  <w:style w:type="character" w:customStyle="1" w:styleId="z-FinaldelformularioCar">
    <w:name w:val="z-Final del formulario Car"/>
    <w:basedOn w:val="Fuentedeprrafopredeter"/>
    <w:link w:val="z-Finaldelformulario"/>
    <w:uiPriority w:val="99"/>
    <w:semiHidden/>
    <w:rsid w:val="00B64466"/>
    <w:rPr>
      <w:rFonts w:ascii="Arial" w:eastAsia="Times New Roman" w:hAnsi="Arial" w:cs="Arial"/>
      <w:vanish/>
      <w:sz w:val="16"/>
      <w:szCs w:val="16"/>
      <w:lang w:eastAsia="es-ES"/>
    </w:rPr>
  </w:style>
  <w:style w:type="paragraph" w:styleId="Prrafodelista">
    <w:name w:val="List Paragraph"/>
    <w:basedOn w:val="Normal"/>
    <w:uiPriority w:val="34"/>
    <w:qFormat/>
    <w:rsid w:val="00B6446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link w:val="Ttulo2Car"/>
    <w:uiPriority w:val="9"/>
    <w:qFormat/>
    <w:rsid w:val="00B64466"/>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B64466"/>
    <w:rPr>
      <w:rFonts w:ascii="Times New Roman" w:eastAsia="Times New Roman" w:hAnsi="Times New Roman" w:cs="Times New Roman"/>
      <w:b/>
      <w:bCs/>
      <w:sz w:val="36"/>
      <w:szCs w:val="36"/>
      <w:lang w:eastAsia="es-ES"/>
    </w:rPr>
  </w:style>
  <w:style w:type="character" w:styleId="Textoennegrita">
    <w:name w:val="Strong"/>
    <w:basedOn w:val="Fuentedeprrafopredeter"/>
    <w:uiPriority w:val="22"/>
    <w:qFormat/>
    <w:rsid w:val="00B64466"/>
    <w:rPr>
      <w:b/>
      <w:bCs/>
    </w:rPr>
  </w:style>
  <w:style w:type="character" w:styleId="Hipervnculo">
    <w:name w:val="Hyperlink"/>
    <w:basedOn w:val="Fuentedeprrafopredeter"/>
    <w:uiPriority w:val="99"/>
    <w:semiHidden/>
    <w:unhideWhenUsed/>
    <w:rsid w:val="00B64466"/>
    <w:rPr>
      <w:color w:val="0000FF"/>
      <w:u w:val="single"/>
    </w:rPr>
  </w:style>
  <w:style w:type="character" w:customStyle="1" w:styleId="changesnippet">
    <w:name w:val="changesnippet"/>
    <w:basedOn w:val="Fuentedeprrafopredeter"/>
    <w:rsid w:val="00B64466"/>
  </w:style>
  <w:style w:type="character" w:customStyle="1" w:styleId="messagesummary">
    <w:name w:val="messagesummary"/>
    <w:basedOn w:val="Fuentedeprrafopredeter"/>
    <w:rsid w:val="00B64466"/>
  </w:style>
  <w:style w:type="paragraph" w:styleId="Textodeglobo">
    <w:name w:val="Balloon Text"/>
    <w:basedOn w:val="Normal"/>
    <w:link w:val="TextodegloboCar"/>
    <w:uiPriority w:val="99"/>
    <w:semiHidden/>
    <w:unhideWhenUsed/>
    <w:rsid w:val="00B6446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64466"/>
    <w:rPr>
      <w:rFonts w:ascii="Tahoma" w:hAnsi="Tahoma" w:cs="Tahoma"/>
      <w:sz w:val="16"/>
      <w:szCs w:val="16"/>
    </w:rPr>
  </w:style>
  <w:style w:type="paragraph" w:styleId="z-Principiodelformulario">
    <w:name w:val="HTML Top of Form"/>
    <w:basedOn w:val="Normal"/>
    <w:next w:val="Normal"/>
    <w:link w:val="z-PrincipiodelformularioCar"/>
    <w:hidden/>
    <w:uiPriority w:val="99"/>
    <w:semiHidden/>
    <w:unhideWhenUsed/>
    <w:rsid w:val="00B64466"/>
    <w:pPr>
      <w:pBdr>
        <w:bottom w:val="single" w:sz="6" w:space="1" w:color="auto"/>
      </w:pBdr>
      <w:spacing w:after="0" w:line="240" w:lineRule="auto"/>
      <w:jc w:val="center"/>
    </w:pPr>
    <w:rPr>
      <w:rFonts w:ascii="Arial" w:eastAsia="Times New Roman" w:hAnsi="Arial" w:cs="Arial"/>
      <w:vanish/>
      <w:sz w:val="16"/>
      <w:szCs w:val="16"/>
      <w:lang w:eastAsia="es-ES"/>
    </w:rPr>
  </w:style>
  <w:style w:type="character" w:customStyle="1" w:styleId="z-PrincipiodelformularioCar">
    <w:name w:val="z-Principio del formulario Car"/>
    <w:basedOn w:val="Fuentedeprrafopredeter"/>
    <w:link w:val="z-Principiodelformulario"/>
    <w:uiPriority w:val="99"/>
    <w:semiHidden/>
    <w:rsid w:val="00B64466"/>
    <w:rPr>
      <w:rFonts w:ascii="Arial" w:eastAsia="Times New Roman" w:hAnsi="Arial" w:cs="Arial"/>
      <w:vanish/>
      <w:sz w:val="16"/>
      <w:szCs w:val="16"/>
      <w:lang w:eastAsia="es-ES"/>
    </w:rPr>
  </w:style>
  <w:style w:type="paragraph" w:styleId="z-Finaldelformulario">
    <w:name w:val="HTML Bottom of Form"/>
    <w:basedOn w:val="Normal"/>
    <w:next w:val="Normal"/>
    <w:link w:val="z-FinaldelformularioCar"/>
    <w:hidden/>
    <w:uiPriority w:val="99"/>
    <w:semiHidden/>
    <w:unhideWhenUsed/>
    <w:rsid w:val="00B64466"/>
    <w:pPr>
      <w:pBdr>
        <w:top w:val="single" w:sz="6" w:space="1" w:color="auto"/>
      </w:pBdr>
      <w:spacing w:after="0" w:line="240" w:lineRule="auto"/>
      <w:jc w:val="center"/>
    </w:pPr>
    <w:rPr>
      <w:rFonts w:ascii="Arial" w:eastAsia="Times New Roman" w:hAnsi="Arial" w:cs="Arial"/>
      <w:vanish/>
      <w:sz w:val="16"/>
      <w:szCs w:val="16"/>
      <w:lang w:eastAsia="es-ES"/>
    </w:rPr>
  </w:style>
  <w:style w:type="character" w:customStyle="1" w:styleId="z-FinaldelformularioCar">
    <w:name w:val="z-Final del formulario Car"/>
    <w:basedOn w:val="Fuentedeprrafopredeter"/>
    <w:link w:val="z-Finaldelformulario"/>
    <w:uiPriority w:val="99"/>
    <w:semiHidden/>
    <w:rsid w:val="00B64466"/>
    <w:rPr>
      <w:rFonts w:ascii="Arial" w:eastAsia="Times New Roman" w:hAnsi="Arial" w:cs="Arial"/>
      <w:vanish/>
      <w:sz w:val="16"/>
      <w:szCs w:val="16"/>
      <w:lang w:eastAsia="es-ES"/>
    </w:rPr>
  </w:style>
  <w:style w:type="paragraph" w:styleId="Prrafodelista">
    <w:name w:val="List Paragraph"/>
    <w:basedOn w:val="Normal"/>
    <w:uiPriority w:val="34"/>
    <w:qFormat/>
    <w:rsid w:val="00B644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042698">
      <w:bodyDiv w:val="1"/>
      <w:marLeft w:val="0"/>
      <w:marRight w:val="0"/>
      <w:marTop w:val="0"/>
      <w:marBottom w:val="0"/>
      <w:divBdr>
        <w:top w:val="none" w:sz="0" w:space="0" w:color="auto"/>
        <w:left w:val="none" w:sz="0" w:space="0" w:color="auto"/>
        <w:bottom w:val="none" w:sz="0" w:space="0" w:color="auto"/>
        <w:right w:val="none" w:sz="0" w:space="0" w:color="auto"/>
      </w:divBdr>
      <w:divsChild>
        <w:div w:id="1170826911">
          <w:marLeft w:val="0"/>
          <w:marRight w:val="0"/>
          <w:marTop w:val="0"/>
          <w:marBottom w:val="0"/>
          <w:divBdr>
            <w:top w:val="none" w:sz="0" w:space="0" w:color="auto"/>
            <w:left w:val="none" w:sz="0" w:space="0" w:color="auto"/>
            <w:bottom w:val="none" w:sz="0" w:space="0" w:color="auto"/>
            <w:right w:val="none" w:sz="0" w:space="0" w:color="auto"/>
          </w:divBdr>
          <w:divsChild>
            <w:div w:id="1828355922">
              <w:marLeft w:val="0"/>
              <w:marRight w:val="0"/>
              <w:marTop w:val="0"/>
              <w:marBottom w:val="0"/>
              <w:divBdr>
                <w:top w:val="none" w:sz="0" w:space="0" w:color="auto"/>
                <w:left w:val="none" w:sz="0" w:space="0" w:color="auto"/>
                <w:bottom w:val="none" w:sz="0" w:space="0" w:color="auto"/>
                <w:right w:val="none" w:sz="0" w:space="0" w:color="auto"/>
              </w:divBdr>
            </w:div>
            <w:div w:id="968244744">
              <w:marLeft w:val="0"/>
              <w:marRight w:val="0"/>
              <w:marTop w:val="0"/>
              <w:marBottom w:val="0"/>
              <w:divBdr>
                <w:top w:val="none" w:sz="0" w:space="0" w:color="auto"/>
                <w:left w:val="none" w:sz="0" w:space="0" w:color="auto"/>
                <w:bottom w:val="none" w:sz="0" w:space="0" w:color="auto"/>
                <w:right w:val="none" w:sz="0" w:space="0" w:color="auto"/>
              </w:divBdr>
              <w:divsChild>
                <w:div w:id="774131862">
                  <w:marLeft w:val="0"/>
                  <w:marRight w:val="0"/>
                  <w:marTop w:val="0"/>
                  <w:marBottom w:val="0"/>
                  <w:divBdr>
                    <w:top w:val="none" w:sz="0" w:space="0" w:color="auto"/>
                    <w:left w:val="none" w:sz="0" w:space="0" w:color="auto"/>
                    <w:bottom w:val="none" w:sz="0" w:space="0" w:color="auto"/>
                    <w:right w:val="none" w:sz="0" w:space="0" w:color="auto"/>
                  </w:divBdr>
                  <w:divsChild>
                    <w:div w:id="33793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0313001">
      <w:bodyDiv w:val="1"/>
      <w:marLeft w:val="0"/>
      <w:marRight w:val="0"/>
      <w:marTop w:val="0"/>
      <w:marBottom w:val="0"/>
      <w:divBdr>
        <w:top w:val="none" w:sz="0" w:space="0" w:color="auto"/>
        <w:left w:val="none" w:sz="0" w:space="0" w:color="auto"/>
        <w:bottom w:val="none" w:sz="0" w:space="0" w:color="auto"/>
        <w:right w:val="none" w:sz="0" w:space="0" w:color="auto"/>
      </w:divBdr>
      <w:divsChild>
        <w:div w:id="2100828692">
          <w:marLeft w:val="0"/>
          <w:marRight w:val="0"/>
          <w:marTop w:val="0"/>
          <w:marBottom w:val="0"/>
          <w:divBdr>
            <w:top w:val="none" w:sz="0" w:space="0" w:color="auto"/>
            <w:left w:val="none" w:sz="0" w:space="0" w:color="auto"/>
            <w:bottom w:val="none" w:sz="0" w:space="0" w:color="auto"/>
            <w:right w:val="none" w:sz="0" w:space="0" w:color="auto"/>
          </w:divBdr>
          <w:divsChild>
            <w:div w:id="325791941">
              <w:marLeft w:val="0"/>
              <w:marRight w:val="0"/>
              <w:marTop w:val="0"/>
              <w:marBottom w:val="0"/>
              <w:divBdr>
                <w:top w:val="none" w:sz="0" w:space="0" w:color="auto"/>
                <w:left w:val="none" w:sz="0" w:space="0" w:color="auto"/>
                <w:bottom w:val="none" w:sz="0" w:space="0" w:color="auto"/>
                <w:right w:val="none" w:sz="0" w:space="0" w:color="auto"/>
              </w:divBdr>
            </w:div>
            <w:div w:id="1611933839">
              <w:marLeft w:val="0"/>
              <w:marRight w:val="0"/>
              <w:marTop w:val="0"/>
              <w:marBottom w:val="0"/>
              <w:divBdr>
                <w:top w:val="none" w:sz="0" w:space="0" w:color="auto"/>
                <w:left w:val="none" w:sz="0" w:space="0" w:color="auto"/>
                <w:bottom w:val="none" w:sz="0" w:space="0" w:color="auto"/>
                <w:right w:val="none" w:sz="0" w:space="0" w:color="auto"/>
              </w:divBdr>
              <w:divsChild>
                <w:div w:id="1353531482">
                  <w:marLeft w:val="0"/>
                  <w:marRight w:val="0"/>
                  <w:marTop w:val="0"/>
                  <w:marBottom w:val="0"/>
                  <w:divBdr>
                    <w:top w:val="none" w:sz="0" w:space="0" w:color="auto"/>
                    <w:left w:val="none" w:sz="0" w:space="0" w:color="auto"/>
                    <w:bottom w:val="none" w:sz="0" w:space="0" w:color="auto"/>
                    <w:right w:val="none" w:sz="0" w:space="0" w:color="auto"/>
                  </w:divBdr>
                  <w:divsChild>
                    <w:div w:id="2106269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8313783">
      <w:bodyDiv w:val="1"/>
      <w:marLeft w:val="0"/>
      <w:marRight w:val="0"/>
      <w:marTop w:val="0"/>
      <w:marBottom w:val="0"/>
      <w:divBdr>
        <w:top w:val="none" w:sz="0" w:space="0" w:color="auto"/>
        <w:left w:val="none" w:sz="0" w:space="0" w:color="auto"/>
        <w:bottom w:val="none" w:sz="0" w:space="0" w:color="auto"/>
        <w:right w:val="none" w:sz="0" w:space="0" w:color="auto"/>
      </w:divBdr>
      <w:divsChild>
        <w:div w:id="161706569">
          <w:marLeft w:val="0"/>
          <w:marRight w:val="0"/>
          <w:marTop w:val="0"/>
          <w:marBottom w:val="0"/>
          <w:divBdr>
            <w:top w:val="none" w:sz="0" w:space="0" w:color="auto"/>
            <w:left w:val="none" w:sz="0" w:space="0" w:color="auto"/>
            <w:bottom w:val="none" w:sz="0" w:space="0" w:color="auto"/>
            <w:right w:val="none" w:sz="0" w:space="0" w:color="auto"/>
          </w:divBdr>
          <w:divsChild>
            <w:div w:id="816461449">
              <w:marLeft w:val="0"/>
              <w:marRight w:val="0"/>
              <w:marTop w:val="0"/>
              <w:marBottom w:val="0"/>
              <w:divBdr>
                <w:top w:val="none" w:sz="0" w:space="0" w:color="auto"/>
                <w:left w:val="none" w:sz="0" w:space="0" w:color="auto"/>
                <w:bottom w:val="none" w:sz="0" w:space="0" w:color="auto"/>
                <w:right w:val="none" w:sz="0" w:space="0" w:color="auto"/>
              </w:divBdr>
            </w:div>
            <w:div w:id="240069448">
              <w:marLeft w:val="0"/>
              <w:marRight w:val="0"/>
              <w:marTop w:val="0"/>
              <w:marBottom w:val="0"/>
              <w:divBdr>
                <w:top w:val="none" w:sz="0" w:space="0" w:color="auto"/>
                <w:left w:val="none" w:sz="0" w:space="0" w:color="auto"/>
                <w:bottom w:val="none" w:sz="0" w:space="0" w:color="auto"/>
                <w:right w:val="none" w:sz="0" w:space="0" w:color="auto"/>
              </w:divBdr>
              <w:divsChild>
                <w:div w:id="287275911">
                  <w:marLeft w:val="0"/>
                  <w:marRight w:val="0"/>
                  <w:marTop w:val="0"/>
                  <w:marBottom w:val="0"/>
                  <w:divBdr>
                    <w:top w:val="none" w:sz="0" w:space="0" w:color="auto"/>
                    <w:left w:val="none" w:sz="0" w:space="0" w:color="auto"/>
                    <w:bottom w:val="none" w:sz="0" w:space="0" w:color="auto"/>
                    <w:right w:val="none" w:sz="0" w:space="0" w:color="auto"/>
                  </w:divBdr>
                  <w:divsChild>
                    <w:div w:id="769351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0011798">
      <w:bodyDiv w:val="1"/>
      <w:marLeft w:val="0"/>
      <w:marRight w:val="0"/>
      <w:marTop w:val="0"/>
      <w:marBottom w:val="0"/>
      <w:divBdr>
        <w:top w:val="none" w:sz="0" w:space="0" w:color="auto"/>
        <w:left w:val="none" w:sz="0" w:space="0" w:color="auto"/>
        <w:bottom w:val="none" w:sz="0" w:space="0" w:color="auto"/>
        <w:right w:val="none" w:sz="0" w:space="0" w:color="auto"/>
      </w:divBdr>
    </w:div>
    <w:div w:id="537933453">
      <w:bodyDiv w:val="1"/>
      <w:marLeft w:val="0"/>
      <w:marRight w:val="0"/>
      <w:marTop w:val="0"/>
      <w:marBottom w:val="0"/>
      <w:divBdr>
        <w:top w:val="none" w:sz="0" w:space="0" w:color="auto"/>
        <w:left w:val="none" w:sz="0" w:space="0" w:color="auto"/>
        <w:bottom w:val="none" w:sz="0" w:space="0" w:color="auto"/>
        <w:right w:val="none" w:sz="0" w:space="0" w:color="auto"/>
      </w:divBdr>
      <w:divsChild>
        <w:div w:id="1406344311">
          <w:marLeft w:val="0"/>
          <w:marRight w:val="0"/>
          <w:marTop w:val="0"/>
          <w:marBottom w:val="0"/>
          <w:divBdr>
            <w:top w:val="none" w:sz="0" w:space="0" w:color="auto"/>
            <w:left w:val="none" w:sz="0" w:space="0" w:color="auto"/>
            <w:bottom w:val="none" w:sz="0" w:space="0" w:color="auto"/>
            <w:right w:val="none" w:sz="0" w:space="0" w:color="auto"/>
          </w:divBdr>
          <w:divsChild>
            <w:div w:id="1438018998">
              <w:marLeft w:val="0"/>
              <w:marRight w:val="0"/>
              <w:marTop w:val="0"/>
              <w:marBottom w:val="0"/>
              <w:divBdr>
                <w:top w:val="none" w:sz="0" w:space="0" w:color="auto"/>
                <w:left w:val="none" w:sz="0" w:space="0" w:color="auto"/>
                <w:bottom w:val="none" w:sz="0" w:space="0" w:color="auto"/>
                <w:right w:val="none" w:sz="0" w:space="0" w:color="auto"/>
              </w:divBdr>
            </w:div>
            <w:div w:id="2009819516">
              <w:marLeft w:val="0"/>
              <w:marRight w:val="0"/>
              <w:marTop w:val="0"/>
              <w:marBottom w:val="0"/>
              <w:divBdr>
                <w:top w:val="none" w:sz="0" w:space="0" w:color="auto"/>
                <w:left w:val="none" w:sz="0" w:space="0" w:color="auto"/>
                <w:bottom w:val="none" w:sz="0" w:space="0" w:color="auto"/>
                <w:right w:val="none" w:sz="0" w:space="0" w:color="auto"/>
              </w:divBdr>
              <w:divsChild>
                <w:div w:id="70005033">
                  <w:marLeft w:val="0"/>
                  <w:marRight w:val="0"/>
                  <w:marTop w:val="0"/>
                  <w:marBottom w:val="0"/>
                  <w:divBdr>
                    <w:top w:val="none" w:sz="0" w:space="0" w:color="auto"/>
                    <w:left w:val="none" w:sz="0" w:space="0" w:color="auto"/>
                    <w:bottom w:val="none" w:sz="0" w:space="0" w:color="auto"/>
                    <w:right w:val="none" w:sz="0" w:space="0" w:color="auto"/>
                  </w:divBdr>
                  <w:divsChild>
                    <w:div w:id="6252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5534384">
      <w:bodyDiv w:val="1"/>
      <w:marLeft w:val="0"/>
      <w:marRight w:val="0"/>
      <w:marTop w:val="0"/>
      <w:marBottom w:val="0"/>
      <w:divBdr>
        <w:top w:val="none" w:sz="0" w:space="0" w:color="auto"/>
        <w:left w:val="none" w:sz="0" w:space="0" w:color="auto"/>
        <w:bottom w:val="none" w:sz="0" w:space="0" w:color="auto"/>
        <w:right w:val="none" w:sz="0" w:space="0" w:color="auto"/>
      </w:divBdr>
      <w:divsChild>
        <w:div w:id="625089535">
          <w:marLeft w:val="0"/>
          <w:marRight w:val="0"/>
          <w:marTop w:val="0"/>
          <w:marBottom w:val="0"/>
          <w:divBdr>
            <w:top w:val="none" w:sz="0" w:space="0" w:color="auto"/>
            <w:left w:val="none" w:sz="0" w:space="0" w:color="auto"/>
            <w:bottom w:val="none" w:sz="0" w:space="0" w:color="auto"/>
            <w:right w:val="none" w:sz="0" w:space="0" w:color="auto"/>
          </w:divBdr>
          <w:divsChild>
            <w:div w:id="1052147621">
              <w:marLeft w:val="0"/>
              <w:marRight w:val="0"/>
              <w:marTop w:val="0"/>
              <w:marBottom w:val="0"/>
              <w:divBdr>
                <w:top w:val="none" w:sz="0" w:space="0" w:color="auto"/>
                <w:left w:val="none" w:sz="0" w:space="0" w:color="auto"/>
                <w:bottom w:val="none" w:sz="0" w:space="0" w:color="auto"/>
                <w:right w:val="none" w:sz="0" w:space="0" w:color="auto"/>
              </w:divBdr>
            </w:div>
            <w:div w:id="273488141">
              <w:marLeft w:val="0"/>
              <w:marRight w:val="0"/>
              <w:marTop w:val="0"/>
              <w:marBottom w:val="0"/>
              <w:divBdr>
                <w:top w:val="none" w:sz="0" w:space="0" w:color="auto"/>
                <w:left w:val="none" w:sz="0" w:space="0" w:color="auto"/>
                <w:bottom w:val="none" w:sz="0" w:space="0" w:color="auto"/>
                <w:right w:val="none" w:sz="0" w:space="0" w:color="auto"/>
              </w:divBdr>
              <w:divsChild>
                <w:div w:id="1302617121">
                  <w:marLeft w:val="0"/>
                  <w:marRight w:val="0"/>
                  <w:marTop w:val="0"/>
                  <w:marBottom w:val="0"/>
                  <w:divBdr>
                    <w:top w:val="none" w:sz="0" w:space="0" w:color="auto"/>
                    <w:left w:val="none" w:sz="0" w:space="0" w:color="auto"/>
                    <w:bottom w:val="none" w:sz="0" w:space="0" w:color="auto"/>
                    <w:right w:val="none" w:sz="0" w:space="0" w:color="auto"/>
                  </w:divBdr>
                  <w:divsChild>
                    <w:div w:id="317345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3102496">
      <w:bodyDiv w:val="1"/>
      <w:marLeft w:val="0"/>
      <w:marRight w:val="0"/>
      <w:marTop w:val="0"/>
      <w:marBottom w:val="0"/>
      <w:divBdr>
        <w:top w:val="none" w:sz="0" w:space="0" w:color="auto"/>
        <w:left w:val="none" w:sz="0" w:space="0" w:color="auto"/>
        <w:bottom w:val="none" w:sz="0" w:space="0" w:color="auto"/>
        <w:right w:val="none" w:sz="0" w:space="0" w:color="auto"/>
      </w:divBdr>
      <w:divsChild>
        <w:div w:id="146361837">
          <w:marLeft w:val="0"/>
          <w:marRight w:val="0"/>
          <w:marTop w:val="0"/>
          <w:marBottom w:val="0"/>
          <w:divBdr>
            <w:top w:val="none" w:sz="0" w:space="0" w:color="auto"/>
            <w:left w:val="none" w:sz="0" w:space="0" w:color="auto"/>
            <w:bottom w:val="none" w:sz="0" w:space="0" w:color="auto"/>
            <w:right w:val="none" w:sz="0" w:space="0" w:color="auto"/>
          </w:divBdr>
          <w:divsChild>
            <w:div w:id="1072436096">
              <w:marLeft w:val="0"/>
              <w:marRight w:val="0"/>
              <w:marTop w:val="0"/>
              <w:marBottom w:val="0"/>
              <w:divBdr>
                <w:top w:val="none" w:sz="0" w:space="0" w:color="auto"/>
                <w:left w:val="none" w:sz="0" w:space="0" w:color="auto"/>
                <w:bottom w:val="none" w:sz="0" w:space="0" w:color="auto"/>
                <w:right w:val="none" w:sz="0" w:space="0" w:color="auto"/>
              </w:divBdr>
            </w:div>
            <w:div w:id="1611350938">
              <w:marLeft w:val="0"/>
              <w:marRight w:val="0"/>
              <w:marTop w:val="0"/>
              <w:marBottom w:val="0"/>
              <w:divBdr>
                <w:top w:val="none" w:sz="0" w:space="0" w:color="auto"/>
                <w:left w:val="none" w:sz="0" w:space="0" w:color="auto"/>
                <w:bottom w:val="none" w:sz="0" w:space="0" w:color="auto"/>
                <w:right w:val="none" w:sz="0" w:space="0" w:color="auto"/>
              </w:divBdr>
              <w:divsChild>
                <w:div w:id="1928533379">
                  <w:marLeft w:val="0"/>
                  <w:marRight w:val="0"/>
                  <w:marTop w:val="0"/>
                  <w:marBottom w:val="0"/>
                  <w:divBdr>
                    <w:top w:val="none" w:sz="0" w:space="0" w:color="auto"/>
                    <w:left w:val="none" w:sz="0" w:space="0" w:color="auto"/>
                    <w:bottom w:val="none" w:sz="0" w:space="0" w:color="auto"/>
                    <w:right w:val="none" w:sz="0" w:space="0" w:color="auto"/>
                  </w:divBdr>
                  <w:divsChild>
                    <w:div w:id="864949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5276929">
      <w:bodyDiv w:val="1"/>
      <w:marLeft w:val="0"/>
      <w:marRight w:val="0"/>
      <w:marTop w:val="0"/>
      <w:marBottom w:val="0"/>
      <w:divBdr>
        <w:top w:val="none" w:sz="0" w:space="0" w:color="auto"/>
        <w:left w:val="none" w:sz="0" w:space="0" w:color="auto"/>
        <w:bottom w:val="none" w:sz="0" w:space="0" w:color="auto"/>
        <w:right w:val="none" w:sz="0" w:space="0" w:color="auto"/>
      </w:divBdr>
      <w:divsChild>
        <w:div w:id="1636180919">
          <w:marLeft w:val="0"/>
          <w:marRight w:val="0"/>
          <w:marTop w:val="0"/>
          <w:marBottom w:val="0"/>
          <w:divBdr>
            <w:top w:val="none" w:sz="0" w:space="0" w:color="auto"/>
            <w:left w:val="none" w:sz="0" w:space="0" w:color="auto"/>
            <w:bottom w:val="none" w:sz="0" w:space="0" w:color="auto"/>
            <w:right w:val="none" w:sz="0" w:space="0" w:color="auto"/>
          </w:divBdr>
          <w:divsChild>
            <w:div w:id="478697248">
              <w:marLeft w:val="0"/>
              <w:marRight w:val="0"/>
              <w:marTop w:val="0"/>
              <w:marBottom w:val="0"/>
              <w:divBdr>
                <w:top w:val="none" w:sz="0" w:space="0" w:color="auto"/>
                <w:left w:val="none" w:sz="0" w:space="0" w:color="auto"/>
                <w:bottom w:val="none" w:sz="0" w:space="0" w:color="auto"/>
                <w:right w:val="none" w:sz="0" w:space="0" w:color="auto"/>
              </w:divBdr>
            </w:div>
            <w:div w:id="1495218886">
              <w:marLeft w:val="0"/>
              <w:marRight w:val="0"/>
              <w:marTop w:val="0"/>
              <w:marBottom w:val="0"/>
              <w:divBdr>
                <w:top w:val="none" w:sz="0" w:space="0" w:color="auto"/>
                <w:left w:val="none" w:sz="0" w:space="0" w:color="auto"/>
                <w:bottom w:val="none" w:sz="0" w:space="0" w:color="auto"/>
                <w:right w:val="none" w:sz="0" w:space="0" w:color="auto"/>
              </w:divBdr>
              <w:divsChild>
                <w:div w:id="1560478712">
                  <w:marLeft w:val="0"/>
                  <w:marRight w:val="0"/>
                  <w:marTop w:val="0"/>
                  <w:marBottom w:val="0"/>
                  <w:divBdr>
                    <w:top w:val="none" w:sz="0" w:space="0" w:color="auto"/>
                    <w:left w:val="none" w:sz="0" w:space="0" w:color="auto"/>
                    <w:bottom w:val="none" w:sz="0" w:space="0" w:color="auto"/>
                    <w:right w:val="none" w:sz="0" w:space="0" w:color="auto"/>
                  </w:divBdr>
                  <w:divsChild>
                    <w:div w:id="2069721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3796479">
      <w:bodyDiv w:val="1"/>
      <w:marLeft w:val="0"/>
      <w:marRight w:val="0"/>
      <w:marTop w:val="0"/>
      <w:marBottom w:val="0"/>
      <w:divBdr>
        <w:top w:val="none" w:sz="0" w:space="0" w:color="auto"/>
        <w:left w:val="none" w:sz="0" w:space="0" w:color="auto"/>
        <w:bottom w:val="none" w:sz="0" w:space="0" w:color="auto"/>
        <w:right w:val="none" w:sz="0" w:space="0" w:color="auto"/>
      </w:divBdr>
      <w:divsChild>
        <w:div w:id="594751701">
          <w:marLeft w:val="0"/>
          <w:marRight w:val="0"/>
          <w:marTop w:val="0"/>
          <w:marBottom w:val="0"/>
          <w:divBdr>
            <w:top w:val="none" w:sz="0" w:space="0" w:color="auto"/>
            <w:left w:val="none" w:sz="0" w:space="0" w:color="auto"/>
            <w:bottom w:val="none" w:sz="0" w:space="0" w:color="auto"/>
            <w:right w:val="none" w:sz="0" w:space="0" w:color="auto"/>
          </w:divBdr>
        </w:div>
        <w:div w:id="547574667">
          <w:marLeft w:val="0"/>
          <w:marRight w:val="0"/>
          <w:marTop w:val="0"/>
          <w:marBottom w:val="0"/>
          <w:divBdr>
            <w:top w:val="none" w:sz="0" w:space="0" w:color="auto"/>
            <w:left w:val="none" w:sz="0" w:space="0" w:color="auto"/>
            <w:bottom w:val="none" w:sz="0" w:space="0" w:color="auto"/>
            <w:right w:val="none" w:sz="0" w:space="0" w:color="auto"/>
          </w:divBdr>
          <w:divsChild>
            <w:div w:id="1688171286">
              <w:marLeft w:val="0"/>
              <w:marRight w:val="0"/>
              <w:marTop w:val="0"/>
              <w:marBottom w:val="0"/>
              <w:divBdr>
                <w:top w:val="none" w:sz="0" w:space="0" w:color="auto"/>
                <w:left w:val="none" w:sz="0" w:space="0" w:color="auto"/>
                <w:bottom w:val="none" w:sz="0" w:space="0" w:color="auto"/>
                <w:right w:val="none" w:sz="0" w:space="0" w:color="auto"/>
              </w:divBdr>
              <w:divsChild>
                <w:div w:id="1818959860">
                  <w:marLeft w:val="0"/>
                  <w:marRight w:val="0"/>
                  <w:marTop w:val="0"/>
                  <w:marBottom w:val="0"/>
                  <w:divBdr>
                    <w:top w:val="none" w:sz="0" w:space="0" w:color="auto"/>
                    <w:left w:val="none" w:sz="0" w:space="0" w:color="auto"/>
                    <w:bottom w:val="none" w:sz="0" w:space="0" w:color="auto"/>
                    <w:right w:val="none" w:sz="0" w:space="0" w:color="auto"/>
                  </w:divBdr>
                </w:div>
                <w:div w:id="1777670956">
                  <w:marLeft w:val="0"/>
                  <w:marRight w:val="0"/>
                  <w:marTop w:val="0"/>
                  <w:marBottom w:val="0"/>
                  <w:divBdr>
                    <w:top w:val="none" w:sz="0" w:space="0" w:color="auto"/>
                    <w:left w:val="none" w:sz="0" w:space="0" w:color="auto"/>
                    <w:bottom w:val="none" w:sz="0" w:space="0" w:color="auto"/>
                    <w:right w:val="none" w:sz="0" w:space="0" w:color="auto"/>
                  </w:divBdr>
                  <w:divsChild>
                    <w:div w:id="1013460778">
                      <w:marLeft w:val="0"/>
                      <w:marRight w:val="0"/>
                      <w:marTop w:val="0"/>
                      <w:marBottom w:val="0"/>
                      <w:divBdr>
                        <w:top w:val="none" w:sz="0" w:space="0" w:color="auto"/>
                        <w:left w:val="none" w:sz="0" w:space="0" w:color="auto"/>
                        <w:bottom w:val="none" w:sz="0" w:space="0" w:color="auto"/>
                        <w:right w:val="none" w:sz="0" w:space="0" w:color="auto"/>
                      </w:divBdr>
                      <w:divsChild>
                        <w:div w:id="1427847109">
                          <w:marLeft w:val="0"/>
                          <w:marRight w:val="0"/>
                          <w:marTop w:val="0"/>
                          <w:marBottom w:val="0"/>
                          <w:divBdr>
                            <w:top w:val="none" w:sz="0" w:space="0" w:color="auto"/>
                            <w:left w:val="none" w:sz="0" w:space="0" w:color="auto"/>
                            <w:bottom w:val="none" w:sz="0" w:space="0" w:color="auto"/>
                            <w:right w:val="none" w:sz="0" w:space="0" w:color="auto"/>
                          </w:divBdr>
                        </w:div>
                        <w:div w:id="609168552">
                          <w:marLeft w:val="0"/>
                          <w:marRight w:val="0"/>
                          <w:marTop w:val="0"/>
                          <w:marBottom w:val="0"/>
                          <w:divBdr>
                            <w:top w:val="none" w:sz="0" w:space="0" w:color="auto"/>
                            <w:left w:val="none" w:sz="0" w:space="0" w:color="auto"/>
                            <w:bottom w:val="none" w:sz="0" w:space="0" w:color="auto"/>
                            <w:right w:val="none" w:sz="0" w:space="0" w:color="auto"/>
                          </w:divBdr>
                        </w:div>
                        <w:div w:id="1921212501">
                          <w:marLeft w:val="0"/>
                          <w:marRight w:val="0"/>
                          <w:marTop w:val="0"/>
                          <w:marBottom w:val="0"/>
                          <w:divBdr>
                            <w:top w:val="none" w:sz="0" w:space="0" w:color="auto"/>
                            <w:left w:val="none" w:sz="0" w:space="0" w:color="auto"/>
                            <w:bottom w:val="none" w:sz="0" w:space="0" w:color="auto"/>
                            <w:right w:val="none" w:sz="0" w:space="0" w:color="auto"/>
                          </w:divBdr>
                          <w:divsChild>
                            <w:div w:id="996033863">
                              <w:marLeft w:val="0"/>
                              <w:marRight w:val="0"/>
                              <w:marTop w:val="0"/>
                              <w:marBottom w:val="0"/>
                              <w:divBdr>
                                <w:top w:val="none" w:sz="0" w:space="0" w:color="auto"/>
                                <w:left w:val="none" w:sz="0" w:space="0" w:color="auto"/>
                                <w:bottom w:val="none" w:sz="0" w:space="0" w:color="auto"/>
                                <w:right w:val="none" w:sz="0" w:space="0" w:color="auto"/>
                              </w:divBdr>
                            </w:div>
                            <w:div w:id="1108039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376706">
                      <w:marLeft w:val="0"/>
                      <w:marRight w:val="0"/>
                      <w:marTop w:val="0"/>
                      <w:marBottom w:val="0"/>
                      <w:divBdr>
                        <w:top w:val="none" w:sz="0" w:space="0" w:color="auto"/>
                        <w:left w:val="none" w:sz="0" w:space="0" w:color="auto"/>
                        <w:bottom w:val="none" w:sz="0" w:space="0" w:color="auto"/>
                        <w:right w:val="none" w:sz="0" w:space="0" w:color="auto"/>
                      </w:divBdr>
                      <w:divsChild>
                        <w:div w:id="117989250">
                          <w:marLeft w:val="0"/>
                          <w:marRight w:val="0"/>
                          <w:marTop w:val="0"/>
                          <w:marBottom w:val="0"/>
                          <w:divBdr>
                            <w:top w:val="none" w:sz="0" w:space="0" w:color="auto"/>
                            <w:left w:val="none" w:sz="0" w:space="0" w:color="auto"/>
                            <w:bottom w:val="none" w:sz="0" w:space="0" w:color="auto"/>
                            <w:right w:val="none" w:sz="0" w:space="0" w:color="auto"/>
                          </w:divBdr>
                        </w:div>
                        <w:div w:id="840127184">
                          <w:marLeft w:val="0"/>
                          <w:marRight w:val="0"/>
                          <w:marTop w:val="0"/>
                          <w:marBottom w:val="0"/>
                          <w:divBdr>
                            <w:top w:val="none" w:sz="0" w:space="0" w:color="auto"/>
                            <w:left w:val="none" w:sz="0" w:space="0" w:color="auto"/>
                            <w:bottom w:val="none" w:sz="0" w:space="0" w:color="auto"/>
                            <w:right w:val="none" w:sz="0" w:space="0" w:color="auto"/>
                          </w:divBdr>
                        </w:div>
                        <w:div w:id="611015301">
                          <w:marLeft w:val="0"/>
                          <w:marRight w:val="0"/>
                          <w:marTop w:val="0"/>
                          <w:marBottom w:val="0"/>
                          <w:divBdr>
                            <w:top w:val="none" w:sz="0" w:space="0" w:color="auto"/>
                            <w:left w:val="none" w:sz="0" w:space="0" w:color="auto"/>
                            <w:bottom w:val="none" w:sz="0" w:space="0" w:color="auto"/>
                            <w:right w:val="none" w:sz="0" w:space="0" w:color="auto"/>
                          </w:divBdr>
                          <w:divsChild>
                            <w:div w:id="353651058">
                              <w:marLeft w:val="0"/>
                              <w:marRight w:val="0"/>
                              <w:marTop w:val="0"/>
                              <w:marBottom w:val="0"/>
                              <w:divBdr>
                                <w:top w:val="none" w:sz="0" w:space="0" w:color="auto"/>
                                <w:left w:val="none" w:sz="0" w:space="0" w:color="auto"/>
                                <w:bottom w:val="none" w:sz="0" w:space="0" w:color="auto"/>
                                <w:right w:val="none" w:sz="0" w:space="0" w:color="auto"/>
                              </w:divBdr>
                            </w:div>
                            <w:div w:id="1163738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4038366">
              <w:marLeft w:val="0"/>
              <w:marRight w:val="0"/>
              <w:marTop w:val="0"/>
              <w:marBottom w:val="0"/>
              <w:divBdr>
                <w:top w:val="none" w:sz="0" w:space="0" w:color="auto"/>
                <w:left w:val="none" w:sz="0" w:space="0" w:color="auto"/>
                <w:bottom w:val="none" w:sz="0" w:space="0" w:color="auto"/>
                <w:right w:val="none" w:sz="0" w:space="0" w:color="auto"/>
              </w:divBdr>
              <w:divsChild>
                <w:div w:id="891965504">
                  <w:marLeft w:val="0"/>
                  <w:marRight w:val="0"/>
                  <w:marTop w:val="0"/>
                  <w:marBottom w:val="0"/>
                  <w:divBdr>
                    <w:top w:val="none" w:sz="0" w:space="0" w:color="auto"/>
                    <w:left w:val="none" w:sz="0" w:space="0" w:color="auto"/>
                    <w:bottom w:val="none" w:sz="0" w:space="0" w:color="auto"/>
                    <w:right w:val="none" w:sz="0" w:space="0" w:color="auto"/>
                  </w:divBdr>
                </w:div>
                <w:div w:id="352539176">
                  <w:marLeft w:val="0"/>
                  <w:marRight w:val="0"/>
                  <w:marTop w:val="0"/>
                  <w:marBottom w:val="0"/>
                  <w:divBdr>
                    <w:top w:val="none" w:sz="0" w:space="0" w:color="auto"/>
                    <w:left w:val="none" w:sz="0" w:space="0" w:color="auto"/>
                    <w:bottom w:val="none" w:sz="0" w:space="0" w:color="auto"/>
                    <w:right w:val="none" w:sz="0" w:space="0" w:color="auto"/>
                  </w:divBdr>
                  <w:divsChild>
                    <w:div w:id="176772534">
                      <w:marLeft w:val="0"/>
                      <w:marRight w:val="0"/>
                      <w:marTop w:val="0"/>
                      <w:marBottom w:val="0"/>
                      <w:divBdr>
                        <w:top w:val="none" w:sz="0" w:space="0" w:color="auto"/>
                        <w:left w:val="none" w:sz="0" w:space="0" w:color="auto"/>
                        <w:bottom w:val="none" w:sz="0" w:space="0" w:color="auto"/>
                        <w:right w:val="none" w:sz="0" w:space="0" w:color="auto"/>
                      </w:divBdr>
                      <w:divsChild>
                        <w:div w:id="1132745468">
                          <w:marLeft w:val="0"/>
                          <w:marRight w:val="0"/>
                          <w:marTop w:val="0"/>
                          <w:marBottom w:val="0"/>
                          <w:divBdr>
                            <w:top w:val="none" w:sz="0" w:space="0" w:color="auto"/>
                            <w:left w:val="none" w:sz="0" w:space="0" w:color="auto"/>
                            <w:bottom w:val="none" w:sz="0" w:space="0" w:color="auto"/>
                            <w:right w:val="none" w:sz="0" w:space="0" w:color="auto"/>
                          </w:divBdr>
                        </w:div>
                        <w:div w:id="1053965012">
                          <w:marLeft w:val="0"/>
                          <w:marRight w:val="0"/>
                          <w:marTop w:val="0"/>
                          <w:marBottom w:val="0"/>
                          <w:divBdr>
                            <w:top w:val="none" w:sz="0" w:space="0" w:color="auto"/>
                            <w:left w:val="none" w:sz="0" w:space="0" w:color="auto"/>
                            <w:bottom w:val="none" w:sz="0" w:space="0" w:color="auto"/>
                            <w:right w:val="none" w:sz="0" w:space="0" w:color="auto"/>
                          </w:divBdr>
                        </w:div>
                        <w:div w:id="1701591691">
                          <w:marLeft w:val="0"/>
                          <w:marRight w:val="0"/>
                          <w:marTop w:val="0"/>
                          <w:marBottom w:val="0"/>
                          <w:divBdr>
                            <w:top w:val="none" w:sz="0" w:space="0" w:color="auto"/>
                            <w:left w:val="none" w:sz="0" w:space="0" w:color="auto"/>
                            <w:bottom w:val="none" w:sz="0" w:space="0" w:color="auto"/>
                            <w:right w:val="none" w:sz="0" w:space="0" w:color="auto"/>
                          </w:divBdr>
                          <w:divsChild>
                            <w:div w:id="1620140918">
                              <w:marLeft w:val="0"/>
                              <w:marRight w:val="0"/>
                              <w:marTop w:val="0"/>
                              <w:marBottom w:val="0"/>
                              <w:divBdr>
                                <w:top w:val="none" w:sz="0" w:space="0" w:color="auto"/>
                                <w:left w:val="none" w:sz="0" w:space="0" w:color="auto"/>
                                <w:bottom w:val="none" w:sz="0" w:space="0" w:color="auto"/>
                                <w:right w:val="none" w:sz="0" w:space="0" w:color="auto"/>
                              </w:divBdr>
                            </w:div>
                            <w:div w:id="1339581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426680">
                      <w:marLeft w:val="0"/>
                      <w:marRight w:val="0"/>
                      <w:marTop w:val="0"/>
                      <w:marBottom w:val="0"/>
                      <w:divBdr>
                        <w:top w:val="none" w:sz="0" w:space="0" w:color="auto"/>
                        <w:left w:val="none" w:sz="0" w:space="0" w:color="auto"/>
                        <w:bottom w:val="none" w:sz="0" w:space="0" w:color="auto"/>
                        <w:right w:val="none" w:sz="0" w:space="0" w:color="auto"/>
                      </w:divBdr>
                      <w:divsChild>
                        <w:div w:id="1086076488">
                          <w:marLeft w:val="0"/>
                          <w:marRight w:val="0"/>
                          <w:marTop w:val="0"/>
                          <w:marBottom w:val="0"/>
                          <w:divBdr>
                            <w:top w:val="none" w:sz="0" w:space="0" w:color="auto"/>
                            <w:left w:val="none" w:sz="0" w:space="0" w:color="auto"/>
                            <w:bottom w:val="none" w:sz="0" w:space="0" w:color="auto"/>
                            <w:right w:val="none" w:sz="0" w:space="0" w:color="auto"/>
                          </w:divBdr>
                        </w:div>
                        <w:div w:id="257491072">
                          <w:marLeft w:val="0"/>
                          <w:marRight w:val="0"/>
                          <w:marTop w:val="0"/>
                          <w:marBottom w:val="0"/>
                          <w:divBdr>
                            <w:top w:val="none" w:sz="0" w:space="0" w:color="auto"/>
                            <w:left w:val="none" w:sz="0" w:space="0" w:color="auto"/>
                            <w:bottom w:val="none" w:sz="0" w:space="0" w:color="auto"/>
                            <w:right w:val="none" w:sz="0" w:space="0" w:color="auto"/>
                          </w:divBdr>
                        </w:div>
                        <w:div w:id="237905008">
                          <w:marLeft w:val="0"/>
                          <w:marRight w:val="0"/>
                          <w:marTop w:val="0"/>
                          <w:marBottom w:val="0"/>
                          <w:divBdr>
                            <w:top w:val="none" w:sz="0" w:space="0" w:color="auto"/>
                            <w:left w:val="none" w:sz="0" w:space="0" w:color="auto"/>
                            <w:bottom w:val="none" w:sz="0" w:space="0" w:color="auto"/>
                            <w:right w:val="none" w:sz="0" w:space="0" w:color="auto"/>
                          </w:divBdr>
                          <w:divsChild>
                            <w:div w:id="641542526">
                              <w:marLeft w:val="0"/>
                              <w:marRight w:val="0"/>
                              <w:marTop w:val="0"/>
                              <w:marBottom w:val="0"/>
                              <w:divBdr>
                                <w:top w:val="none" w:sz="0" w:space="0" w:color="auto"/>
                                <w:left w:val="none" w:sz="0" w:space="0" w:color="auto"/>
                                <w:bottom w:val="none" w:sz="0" w:space="0" w:color="auto"/>
                                <w:right w:val="none" w:sz="0" w:space="0" w:color="auto"/>
                              </w:divBdr>
                            </w:div>
                            <w:div w:id="1778327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956561">
                      <w:marLeft w:val="0"/>
                      <w:marRight w:val="0"/>
                      <w:marTop w:val="0"/>
                      <w:marBottom w:val="0"/>
                      <w:divBdr>
                        <w:top w:val="none" w:sz="0" w:space="0" w:color="auto"/>
                        <w:left w:val="none" w:sz="0" w:space="0" w:color="auto"/>
                        <w:bottom w:val="none" w:sz="0" w:space="0" w:color="auto"/>
                        <w:right w:val="none" w:sz="0" w:space="0" w:color="auto"/>
                      </w:divBdr>
                      <w:divsChild>
                        <w:div w:id="1390299012">
                          <w:marLeft w:val="0"/>
                          <w:marRight w:val="0"/>
                          <w:marTop w:val="0"/>
                          <w:marBottom w:val="0"/>
                          <w:divBdr>
                            <w:top w:val="none" w:sz="0" w:space="0" w:color="auto"/>
                            <w:left w:val="none" w:sz="0" w:space="0" w:color="auto"/>
                            <w:bottom w:val="none" w:sz="0" w:space="0" w:color="auto"/>
                            <w:right w:val="none" w:sz="0" w:space="0" w:color="auto"/>
                          </w:divBdr>
                        </w:div>
                        <w:div w:id="731537205">
                          <w:marLeft w:val="0"/>
                          <w:marRight w:val="0"/>
                          <w:marTop w:val="0"/>
                          <w:marBottom w:val="0"/>
                          <w:divBdr>
                            <w:top w:val="none" w:sz="0" w:space="0" w:color="auto"/>
                            <w:left w:val="none" w:sz="0" w:space="0" w:color="auto"/>
                            <w:bottom w:val="none" w:sz="0" w:space="0" w:color="auto"/>
                            <w:right w:val="none" w:sz="0" w:space="0" w:color="auto"/>
                          </w:divBdr>
                        </w:div>
                        <w:div w:id="240406479">
                          <w:marLeft w:val="0"/>
                          <w:marRight w:val="0"/>
                          <w:marTop w:val="0"/>
                          <w:marBottom w:val="0"/>
                          <w:divBdr>
                            <w:top w:val="none" w:sz="0" w:space="0" w:color="auto"/>
                            <w:left w:val="none" w:sz="0" w:space="0" w:color="auto"/>
                            <w:bottom w:val="none" w:sz="0" w:space="0" w:color="auto"/>
                            <w:right w:val="none" w:sz="0" w:space="0" w:color="auto"/>
                          </w:divBdr>
                          <w:divsChild>
                            <w:div w:id="385878639">
                              <w:marLeft w:val="0"/>
                              <w:marRight w:val="0"/>
                              <w:marTop w:val="0"/>
                              <w:marBottom w:val="0"/>
                              <w:divBdr>
                                <w:top w:val="none" w:sz="0" w:space="0" w:color="auto"/>
                                <w:left w:val="none" w:sz="0" w:space="0" w:color="auto"/>
                                <w:bottom w:val="none" w:sz="0" w:space="0" w:color="auto"/>
                                <w:right w:val="none" w:sz="0" w:space="0" w:color="auto"/>
                              </w:divBdr>
                            </w:div>
                            <w:div w:id="1027408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4967">
                      <w:marLeft w:val="0"/>
                      <w:marRight w:val="0"/>
                      <w:marTop w:val="0"/>
                      <w:marBottom w:val="0"/>
                      <w:divBdr>
                        <w:top w:val="none" w:sz="0" w:space="0" w:color="auto"/>
                        <w:left w:val="none" w:sz="0" w:space="0" w:color="auto"/>
                        <w:bottom w:val="none" w:sz="0" w:space="0" w:color="auto"/>
                        <w:right w:val="none" w:sz="0" w:space="0" w:color="auto"/>
                      </w:divBdr>
                      <w:divsChild>
                        <w:div w:id="71708323">
                          <w:marLeft w:val="0"/>
                          <w:marRight w:val="0"/>
                          <w:marTop w:val="0"/>
                          <w:marBottom w:val="0"/>
                          <w:divBdr>
                            <w:top w:val="none" w:sz="0" w:space="0" w:color="auto"/>
                            <w:left w:val="none" w:sz="0" w:space="0" w:color="auto"/>
                            <w:bottom w:val="none" w:sz="0" w:space="0" w:color="auto"/>
                            <w:right w:val="none" w:sz="0" w:space="0" w:color="auto"/>
                          </w:divBdr>
                        </w:div>
                        <w:div w:id="944966298">
                          <w:marLeft w:val="0"/>
                          <w:marRight w:val="0"/>
                          <w:marTop w:val="0"/>
                          <w:marBottom w:val="0"/>
                          <w:divBdr>
                            <w:top w:val="none" w:sz="0" w:space="0" w:color="auto"/>
                            <w:left w:val="none" w:sz="0" w:space="0" w:color="auto"/>
                            <w:bottom w:val="none" w:sz="0" w:space="0" w:color="auto"/>
                            <w:right w:val="none" w:sz="0" w:space="0" w:color="auto"/>
                          </w:divBdr>
                        </w:div>
                        <w:div w:id="1372724799">
                          <w:marLeft w:val="0"/>
                          <w:marRight w:val="0"/>
                          <w:marTop w:val="0"/>
                          <w:marBottom w:val="0"/>
                          <w:divBdr>
                            <w:top w:val="none" w:sz="0" w:space="0" w:color="auto"/>
                            <w:left w:val="none" w:sz="0" w:space="0" w:color="auto"/>
                            <w:bottom w:val="none" w:sz="0" w:space="0" w:color="auto"/>
                            <w:right w:val="none" w:sz="0" w:space="0" w:color="auto"/>
                          </w:divBdr>
                          <w:divsChild>
                            <w:div w:id="1329364439">
                              <w:marLeft w:val="0"/>
                              <w:marRight w:val="0"/>
                              <w:marTop w:val="0"/>
                              <w:marBottom w:val="0"/>
                              <w:divBdr>
                                <w:top w:val="none" w:sz="0" w:space="0" w:color="auto"/>
                                <w:left w:val="none" w:sz="0" w:space="0" w:color="auto"/>
                                <w:bottom w:val="none" w:sz="0" w:space="0" w:color="auto"/>
                                <w:right w:val="none" w:sz="0" w:space="0" w:color="auto"/>
                              </w:divBdr>
                            </w:div>
                            <w:div w:id="1274676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916929">
                      <w:marLeft w:val="0"/>
                      <w:marRight w:val="0"/>
                      <w:marTop w:val="0"/>
                      <w:marBottom w:val="0"/>
                      <w:divBdr>
                        <w:top w:val="none" w:sz="0" w:space="0" w:color="auto"/>
                        <w:left w:val="none" w:sz="0" w:space="0" w:color="auto"/>
                        <w:bottom w:val="none" w:sz="0" w:space="0" w:color="auto"/>
                        <w:right w:val="none" w:sz="0" w:space="0" w:color="auto"/>
                      </w:divBdr>
                      <w:divsChild>
                        <w:div w:id="70394212">
                          <w:marLeft w:val="0"/>
                          <w:marRight w:val="0"/>
                          <w:marTop w:val="0"/>
                          <w:marBottom w:val="0"/>
                          <w:divBdr>
                            <w:top w:val="none" w:sz="0" w:space="0" w:color="auto"/>
                            <w:left w:val="none" w:sz="0" w:space="0" w:color="auto"/>
                            <w:bottom w:val="none" w:sz="0" w:space="0" w:color="auto"/>
                            <w:right w:val="none" w:sz="0" w:space="0" w:color="auto"/>
                          </w:divBdr>
                        </w:div>
                        <w:div w:id="210700646">
                          <w:marLeft w:val="0"/>
                          <w:marRight w:val="0"/>
                          <w:marTop w:val="0"/>
                          <w:marBottom w:val="0"/>
                          <w:divBdr>
                            <w:top w:val="none" w:sz="0" w:space="0" w:color="auto"/>
                            <w:left w:val="none" w:sz="0" w:space="0" w:color="auto"/>
                            <w:bottom w:val="none" w:sz="0" w:space="0" w:color="auto"/>
                            <w:right w:val="none" w:sz="0" w:space="0" w:color="auto"/>
                          </w:divBdr>
                        </w:div>
                        <w:div w:id="1897156852">
                          <w:marLeft w:val="0"/>
                          <w:marRight w:val="0"/>
                          <w:marTop w:val="0"/>
                          <w:marBottom w:val="0"/>
                          <w:divBdr>
                            <w:top w:val="none" w:sz="0" w:space="0" w:color="auto"/>
                            <w:left w:val="none" w:sz="0" w:space="0" w:color="auto"/>
                            <w:bottom w:val="none" w:sz="0" w:space="0" w:color="auto"/>
                            <w:right w:val="none" w:sz="0" w:space="0" w:color="auto"/>
                          </w:divBdr>
                          <w:divsChild>
                            <w:div w:id="556357049">
                              <w:marLeft w:val="0"/>
                              <w:marRight w:val="0"/>
                              <w:marTop w:val="0"/>
                              <w:marBottom w:val="0"/>
                              <w:divBdr>
                                <w:top w:val="none" w:sz="0" w:space="0" w:color="auto"/>
                                <w:left w:val="none" w:sz="0" w:space="0" w:color="auto"/>
                                <w:bottom w:val="none" w:sz="0" w:space="0" w:color="auto"/>
                                <w:right w:val="none" w:sz="0" w:space="0" w:color="auto"/>
                              </w:divBdr>
                            </w:div>
                            <w:div w:id="1084960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610337">
                      <w:marLeft w:val="0"/>
                      <w:marRight w:val="0"/>
                      <w:marTop w:val="0"/>
                      <w:marBottom w:val="0"/>
                      <w:divBdr>
                        <w:top w:val="none" w:sz="0" w:space="0" w:color="auto"/>
                        <w:left w:val="none" w:sz="0" w:space="0" w:color="auto"/>
                        <w:bottom w:val="none" w:sz="0" w:space="0" w:color="auto"/>
                        <w:right w:val="none" w:sz="0" w:space="0" w:color="auto"/>
                      </w:divBdr>
                      <w:divsChild>
                        <w:div w:id="1623657306">
                          <w:marLeft w:val="0"/>
                          <w:marRight w:val="0"/>
                          <w:marTop w:val="0"/>
                          <w:marBottom w:val="0"/>
                          <w:divBdr>
                            <w:top w:val="none" w:sz="0" w:space="0" w:color="auto"/>
                            <w:left w:val="none" w:sz="0" w:space="0" w:color="auto"/>
                            <w:bottom w:val="none" w:sz="0" w:space="0" w:color="auto"/>
                            <w:right w:val="none" w:sz="0" w:space="0" w:color="auto"/>
                          </w:divBdr>
                        </w:div>
                        <w:div w:id="2089620407">
                          <w:marLeft w:val="0"/>
                          <w:marRight w:val="0"/>
                          <w:marTop w:val="0"/>
                          <w:marBottom w:val="0"/>
                          <w:divBdr>
                            <w:top w:val="none" w:sz="0" w:space="0" w:color="auto"/>
                            <w:left w:val="none" w:sz="0" w:space="0" w:color="auto"/>
                            <w:bottom w:val="none" w:sz="0" w:space="0" w:color="auto"/>
                            <w:right w:val="none" w:sz="0" w:space="0" w:color="auto"/>
                          </w:divBdr>
                        </w:div>
                        <w:div w:id="563182947">
                          <w:marLeft w:val="0"/>
                          <w:marRight w:val="0"/>
                          <w:marTop w:val="0"/>
                          <w:marBottom w:val="0"/>
                          <w:divBdr>
                            <w:top w:val="none" w:sz="0" w:space="0" w:color="auto"/>
                            <w:left w:val="none" w:sz="0" w:space="0" w:color="auto"/>
                            <w:bottom w:val="none" w:sz="0" w:space="0" w:color="auto"/>
                            <w:right w:val="none" w:sz="0" w:space="0" w:color="auto"/>
                          </w:divBdr>
                          <w:divsChild>
                            <w:div w:id="1528323632">
                              <w:marLeft w:val="0"/>
                              <w:marRight w:val="0"/>
                              <w:marTop w:val="0"/>
                              <w:marBottom w:val="0"/>
                              <w:divBdr>
                                <w:top w:val="none" w:sz="0" w:space="0" w:color="auto"/>
                                <w:left w:val="none" w:sz="0" w:space="0" w:color="auto"/>
                                <w:bottom w:val="none" w:sz="0" w:space="0" w:color="auto"/>
                                <w:right w:val="none" w:sz="0" w:space="0" w:color="auto"/>
                              </w:divBdr>
                            </w:div>
                            <w:div w:id="51346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537323">
              <w:marLeft w:val="0"/>
              <w:marRight w:val="0"/>
              <w:marTop w:val="0"/>
              <w:marBottom w:val="0"/>
              <w:divBdr>
                <w:top w:val="none" w:sz="0" w:space="0" w:color="auto"/>
                <w:left w:val="none" w:sz="0" w:space="0" w:color="auto"/>
                <w:bottom w:val="none" w:sz="0" w:space="0" w:color="auto"/>
                <w:right w:val="none" w:sz="0" w:space="0" w:color="auto"/>
              </w:divBdr>
              <w:divsChild>
                <w:div w:id="584606882">
                  <w:marLeft w:val="0"/>
                  <w:marRight w:val="0"/>
                  <w:marTop w:val="0"/>
                  <w:marBottom w:val="0"/>
                  <w:divBdr>
                    <w:top w:val="none" w:sz="0" w:space="0" w:color="auto"/>
                    <w:left w:val="none" w:sz="0" w:space="0" w:color="auto"/>
                    <w:bottom w:val="none" w:sz="0" w:space="0" w:color="auto"/>
                    <w:right w:val="none" w:sz="0" w:space="0" w:color="auto"/>
                  </w:divBdr>
                </w:div>
                <w:div w:id="548810549">
                  <w:marLeft w:val="0"/>
                  <w:marRight w:val="0"/>
                  <w:marTop w:val="0"/>
                  <w:marBottom w:val="0"/>
                  <w:divBdr>
                    <w:top w:val="none" w:sz="0" w:space="0" w:color="auto"/>
                    <w:left w:val="none" w:sz="0" w:space="0" w:color="auto"/>
                    <w:bottom w:val="none" w:sz="0" w:space="0" w:color="auto"/>
                    <w:right w:val="none" w:sz="0" w:space="0" w:color="auto"/>
                  </w:divBdr>
                  <w:divsChild>
                    <w:div w:id="594558232">
                      <w:marLeft w:val="0"/>
                      <w:marRight w:val="0"/>
                      <w:marTop w:val="0"/>
                      <w:marBottom w:val="0"/>
                      <w:divBdr>
                        <w:top w:val="none" w:sz="0" w:space="0" w:color="auto"/>
                        <w:left w:val="none" w:sz="0" w:space="0" w:color="auto"/>
                        <w:bottom w:val="none" w:sz="0" w:space="0" w:color="auto"/>
                        <w:right w:val="none" w:sz="0" w:space="0" w:color="auto"/>
                      </w:divBdr>
                      <w:divsChild>
                        <w:div w:id="1380592612">
                          <w:marLeft w:val="0"/>
                          <w:marRight w:val="0"/>
                          <w:marTop w:val="0"/>
                          <w:marBottom w:val="0"/>
                          <w:divBdr>
                            <w:top w:val="none" w:sz="0" w:space="0" w:color="auto"/>
                            <w:left w:val="none" w:sz="0" w:space="0" w:color="auto"/>
                            <w:bottom w:val="none" w:sz="0" w:space="0" w:color="auto"/>
                            <w:right w:val="none" w:sz="0" w:space="0" w:color="auto"/>
                          </w:divBdr>
                        </w:div>
                        <w:div w:id="1545869978">
                          <w:marLeft w:val="0"/>
                          <w:marRight w:val="0"/>
                          <w:marTop w:val="0"/>
                          <w:marBottom w:val="0"/>
                          <w:divBdr>
                            <w:top w:val="none" w:sz="0" w:space="0" w:color="auto"/>
                            <w:left w:val="none" w:sz="0" w:space="0" w:color="auto"/>
                            <w:bottom w:val="none" w:sz="0" w:space="0" w:color="auto"/>
                            <w:right w:val="none" w:sz="0" w:space="0" w:color="auto"/>
                          </w:divBdr>
                        </w:div>
                        <w:div w:id="25328349">
                          <w:marLeft w:val="0"/>
                          <w:marRight w:val="0"/>
                          <w:marTop w:val="0"/>
                          <w:marBottom w:val="0"/>
                          <w:divBdr>
                            <w:top w:val="none" w:sz="0" w:space="0" w:color="auto"/>
                            <w:left w:val="none" w:sz="0" w:space="0" w:color="auto"/>
                            <w:bottom w:val="none" w:sz="0" w:space="0" w:color="auto"/>
                            <w:right w:val="none" w:sz="0" w:space="0" w:color="auto"/>
                          </w:divBdr>
                          <w:divsChild>
                            <w:div w:id="198707148">
                              <w:marLeft w:val="0"/>
                              <w:marRight w:val="0"/>
                              <w:marTop w:val="0"/>
                              <w:marBottom w:val="0"/>
                              <w:divBdr>
                                <w:top w:val="none" w:sz="0" w:space="0" w:color="auto"/>
                                <w:left w:val="none" w:sz="0" w:space="0" w:color="auto"/>
                                <w:bottom w:val="none" w:sz="0" w:space="0" w:color="auto"/>
                                <w:right w:val="none" w:sz="0" w:space="0" w:color="auto"/>
                              </w:divBdr>
                            </w:div>
                            <w:div w:id="823207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127008">
                      <w:marLeft w:val="0"/>
                      <w:marRight w:val="0"/>
                      <w:marTop w:val="0"/>
                      <w:marBottom w:val="0"/>
                      <w:divBdr>
                        <w:top w:val="none" w:sz="0" w:space="0" w:color="auto"/>
                        <w:left w:val="none" w:sz="0" w:space="0" w:color="auto"/>
                        <w:bottom w:val="none" w:sz="0" w:space="0" w:color="auto"/>
                        <w:right w:val="none" w:sz="0" w:space="0" w:color="auto"/>
                      </w:divBdr>
                      <w:divsChild>
                        <w:div w:id="1296522126">
                          <w:marLeft w:val="0"/>
                          <w:marRight w:val="0"/>
                          <w:marTop w:val="0"/>
                          <w:marBottom w:val="0"/>
                          <w:divBdr>
                            <w:top w:val="none" w:sz="0" w:space="0" w:color="auto"/>
                            <w:left w:val="none" w:sz="0" w:space="0" w:color="auto"/>
                            <w:bottom w:val="none" w:sz="0" w:space="0" w:color="auto"/>
                            <w:right w:val="none" w:sz="0" w:space="0" w:color="auto"/>
                          </w:divBdr>
                        </w:div>
                        <w:div w:id="195704333">
                          <w:marLeft w:val="0"/>
                          <w:marRight w:val="0"/>
                          <w:marTop w:val="0"/>
                          <w:marBottom w:val="0"/>
                          <w:divBdr>
                            <w:top w:val="none" w:sz="0" w:space="0" w:color="auto"/>
                            <w:left w:val="none" w:sz="0" w:space="0" w:color="auto"/>
                            <w:bottom w:val="none" w:sz="0" w:space="0" w:color="auto"/>
                            <w:right w:val="none" w:sz="0" w:space="0" w:color="auto"/>
                          </w:divBdr>
                        </w:div>
                        <w:div w:id="200555926">
                          <w:marLeft w:val="0"/>
                          <w:marRight w:val="0"/>
                          <w:marTop w:val="0"/>
                          <w:marBottom w:val="0"/>
                          <w:divBdr>
                            <w:top w:val="none" w:sz="0" w:space="0" w:color="auto"/>
                            <w:left w:val="none" w:sz="0" w:space="0" w:color="auto"/>
                            <w:bottom w:val="none" w:sz="0" w:space="0" w:color="auto"/>
                            <w:right w:val="none" w:sz="0" w:space="0" w:color="auto"/>
                          </w:divBdr>
                          <w:divsChild>
                            <w:div w:id="663899281">
                              <w:marLeft w:val="0"/>
                              <w:marRight w:val="0"/>
                              <w:marTop w:val="0"/>
                              <w:marBottom w:val="0"/>
                              <w:divBdr>
                                <w:top w:val="none" w:sz="0" w:space="0" w:color="auto"/>
                                <w:left w:val="none" w:sz="0" w:space="0" w:color="auto"/>
                                <w:bottom w:val="none" w:sz="0" w:space="0" w:color="auto"/>
                                <w:right w:val="none" w:sz="0" w:space="0" w:color="auto"/>
                              </w:divBdr>
                            </w:div>
                            <w:div w:id="189041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623296">
              <w:marLeft w:val="0"/>
              <w:marRight w:val="0"/>
              <w:marTop w:val="0"/>
              <w:marBottom w:val="0"/>
              <w:divBdr>
                <w:top w:val="none" w:sz="0" w:space="0" w:color="auto"/>
                <w:left w:val="none" w:sz="0" w:space="0" w:color="auto"/>
                <w:bottom w:val="none" w:sz="0" w:space="0" w:color="auto"/>
                <w:right w:val="none" w:sz="0" w:space="0" w:color="auto"/>
              </w:divBdr>
              <w:divsChild>
                <w:div w:id="615869789">
                  <w:marLeft w:val="0"/>
                  <w:marRight w:val="0"/>
                  <w:marTop w:val="0"/>
                  <w:marBottom w:val="0"/>
                  <w:divBdr>
                    <w:top w:val="none" w:sz="0" w:space="0" w:color="auto"/>
                    <w:left w:val="none" w:sz="0" w:space="0" w:color="auto"/>
                    <w:bottom w:val="none" w:sz="0" w:space="0" w:color="auto"/>
                    <w:right w:val="none" w:sz="0" w:space="0" w:color="auto"/>
                  </w:divBdr>
                </w:div>
                <w:div w:id="863664784">
                  <w:marLeft w:val="0"/>
                  <w:marRight w:val="0"/>
                  <w:marTop w:val="0"/>
                  <w:marBottom w:val="0"/>
                  <w:divBdr>
                    <w:top w:val="none" w:sz="0" w:space="0" w:color="auto"/>
                    <w:left w:val="none" w:sz="0" w:space="0" w:color="auto"/>
                    <w:bottom w:val="none" w:sz="0" w:space="0" w:color="auto"/>
                    <w:right w:val="none" w:sz="0" w:space="0" w:color="auto"/>
                  </w:divBdr>
                  <w:divsChild>
                    <w:div w:id="1548025932">
                      <w:marLeft w:val="0"/>
                      <w:marRight w:val="0"/>
                      <w:marTop w:val="0"/>
                      <w:marBottom w:val="0"/>
                      <w:divBdr>
                        <w:top w:val="none" w:sz="0" w:space="0" w:color="auto"/>
                        <w:left w:val="none" w:sz="0" w:space="0" w:color="auto"/>
                        <w:bottom w:val="none" w:sz="0" w:space="0" w:color="auto"/>
                        <w:right w:val="none" w:sz="0" w:space="0" w:color="auto"/>
                      </w:divBdr>
                      <w:divsChild>
                        <w:div w:id="853618487">
                          <w:marLeft w:val="0"/>
                          <w:marRight w:val="0"/>
                          <w:marTop w:val="0"/>
                          <w:marBottom w:val="0"/>
                          <w:divBdr>
                            <w:top w:val="none" w:sz="0" w:space="0" w:color="auto"/>
                            <w:left w:val="none" w:sz="0" w:space="0" w:color="auto"/>
                            <w:bottom w:val="none" w:sz="0" w:space="0" w:color="auto"/>
                            <w:right w:val="none" w:sz="0" w:space="0" w:color="auto"/>
                          </w:divBdr>
                        </w:div>
                        <w:div w:id="1514146859">
                          <w:marLeft w:val="0"/>
                          <w:marRight w:val="0"/>
                          <w:marTop w:val="0"/>
                          <w:marBottom w:val="0"/>
                          <w:divBdr>
                            <w:top w:val="none" w:sz="0" w:space="0" w:color="auto"/>
                            <w:left w:val="none" w:sz="0" w:space="0" w:color="auto"/>
                            <w:bottom w:val="none" w:sz="0" w:space="0" w:color="auto"/>
                            <w:right w:val="none" w:sz="0" w:space="0" w:color="auto"/>
                          </w:divBdr>
                        </w:div>
                        <w:div w:id="1671563033">
                          <w:marLeft w:val="0"/>
                          <w:marRight w:val="0"/>
                          <w:marTop w:val="0"/>
                          <w:marBottom w:val="0"/>
                          <w:divBdr>
                            <w:top w:val="none" w:sz="0" w:space="0" w:color="auto"/>
                            <w:left w:val="none" w:sz="0" w:space="0" w:color="auto"/>
                            <w:bottom w:val="none" w:sz="0" w:space="0" w:color="auto"/>
                            <w:right w:val="none" w:sz="0" w:space="0" w:color="auto"/>
                          </w:divBdr>
                          <w:divsChild>
                            <w:div w:id="1546866357">
                              <w:marLeft w:val="0"/>
                              <w:marRight w:val="0"/>
                              <w:marTop w:val="0"/>
                              <w:marBottom w:val="0"/>
                              <w:divBdr>
                                <w:top w:val="none" w:sz="0" w:space="0" w:color="auto"/>
                                <w:left w:val="none" w:sz="0" w:space="0" w:color="auto"/>
                                <w:bottom w:val="none" w:sz="0" w:space="0" w:color="auto"/>
                                <w:right w:val="none" w:sz="0" w:space="0" w:color="auto"/>
                              </w:divBdr>
                            </w:div>
                            <w:div w:id="288632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494366">
                      <w:marLeft w:val="0"/>
                      <w:marRight w:val="0"/>
                      <w:marTop w:val="0"/>
                      <w:marBottom w:val="0"/>
                      <w:divBdr>
                        <w:top w:val="none" w:sz="0" w:space="0" w:color="auto"/>
                        <w:left w:val="none" w:sz="0" w:space="0" w:color="auto"/>
                        <w:bottom w:val="none" w:sz="0" w:space="0" w:color="auto"/>
                        <w:right w:val="none" w:sz="0" w:space="0" w:color="auto"/>
                      </w:divBdr>
                      <w:divsChild>
                        <w:div w:id="1792552245">
                          <w:marLeft w:val="0"/>
                          <w:marRight w:val="0"/>
                          <w:marTop w:val="0"/>
                          <w:marBottom w:val="0"/>
                          <w:divBdr>
                            <w:top w:val="none" w:sz="0" w:space="0" w:color="auto"/>
                            <w:left w:val="none" w:sz="0" w:space="0" w:color="auto"/>
                            <w:bottom w:val="none" w:sz="0" w:space="0" w:color="auto"/>
                            <w:right w:val="none" w:sz="0" w:space="0" w:color="auto"/>
                          </w:divBdr>
                        </w:div>
                        <w:div w:id="1845363300">
                          <w:marLeft w:val="0"/>
                          <w:marRight w:val="0"/>
                          <w:marTop w:val="0"/>
                          <w:marBottom w:val="0"/>
                          <w:divBdr>
                            <w:top w:val="none" w:sz="0" w:space="0" w:color="auto"/>
                            <w:left w:val="none" w:sz="0" w:space="0" w:color="auto"/>
                            <w:bottom w:val="none" w:sz="0" w:space="0" w:color="auto"/>
                            <w:right w:val="none" w:sz="0" w:space="0" w:color="auto"/>
                          </w:divBdr>
                        </w:div>
                        <w:div w:id="1956986925">
                          <w:marLeft w:val="0"/>
                          <w:marRight w:val="0"/>
                          <w:marTop w:val="0"/>
                          <w:marBottom w:val="0"/>
                          <w:divBdr>
                            <w:top w:val="none" w:sz="0" w:space="0" w:color="auto"/>
                            <w:left w:val="none" w:sz="0" w:space="0" w:color="auto"/>
                            <w:bottom w:val="none" w:sz="0" w:space="0" w:color="auto"/>
                            <w:right w:val="none" w:sz="0" w:space="0" w:color="auto"/>
                          </w:divBdr>
                          <w:divsChild>
                            <w:div w:id="1176650780">
                              <w:marLeft w:val="0"/>
                              <w:marRight w:val="0"/>
                              <w:marTop w:val="0"/>
                              <w:marBottom w:val="0"/>
                              <w:divBdr>
                                <w:top w:val="none" w:sz="0" w:space="0" w:color="auto"/>
                                <w:left w:val="none" w:sz="0" w:space="0" w:color="auto"/>
                                <w:bottom w:val="none" w:sz="0" w:space="0" w:color="auto"/>
                                <w:right w:val="none" w:sz="0" w:space="0" w:color="auto"/>
                              </w:divBdr>
                            </w:div>
                            <w:div w:id="144010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706559">
                      <w:marLeft w:val="0"/>
                      <w:marRight w:val="0"/>
                      <w:marTop w:val="0"/>
                      <w:marBottom w:val="0"/>
                      <w:divBdr>
                        <w:top w:val="none" w:sz="0" w:space="0" w:color="auto"/>
                        <w:left w:val="none" w:sz="0" w:space="0" w:color="auto"/>
                        <w:bottom w:val="none" w:sz="0" w:space="0" w:color="auto"/>
                        <w:right w:val="none" w:sz="0" w:space="0" w:color="auto"/>
                      </w:divBdr>
                      <w:divsChild>
                        <w:div w:id="1569800073">
                          <w:marLeft w:val="0"/>
                          <w:marRight w:val="0"/>
                          <w:marTop w:val="0"/>
                          <w:marBottom w:val="0"/>
                          <w:divBdr>
                            <w:top w:val="none" w:sz="0" w:space="0" w:color="auto"/>
                            <w:left w:val="none" w:sz="0" w:space="0" w:color="auto"/>
                            <w:bottom w:val="none" w:sz="0" w:space="0" w:color="auto"/>
                            <w:right w:val="none" w:sz="0" w:space="0" w:color="auto"/>
                          </w:divBdr>
                        </w:div>
                        <w:div w:id="351103439">
                          <w:marLeft w:val="0"/>
                          <w:marRight w:val="0"/>
                          <w:marTop w:val="0"/>
                          <w:marBottom w:val="0"/>
                          <w:divBdr>
                            <w:top w:val="none" w:sz="0" w:space="0" w:color="auto"/>
                            <w:left w:val="none" w:sz="0" w:space="0" w:color="auto"/>
                            <w:bottom w:val="none" w:sz="0" w:space="0" w:color="auto"/>
                            <w:right w:val="none" w:sz="0" w:space="0" w:color="auto"/>
                          </w:divBdr>
                        </w:div>
                        <w:div w:id="495387657">
                          <w:marLeft w:val="0"/>
                          <w:marRight w:val="0"/>
                          <w:marTop w:val="0"/>
                          <w:marBottom w:val="0"/>
                          <w:divBdr>
                            <w:top w:val="none" w:sz="0" w:space="0" w:color="auto"/>
                            <w:left w:val="none" w:sz="0" w:space="0" w:color="auto"/>
                            <w:bottom w:val="none" w:sz="0" w:space="0" w:color="auto"/>
                            <w:right w:val="none" w:sz="0" w:space="0" w:color="auto"/>
                          </w:divBdr>
                          <w:divsChild>
                            <w:div w:id="1090614705">
                              <w:marLeft w:val="0"/>
                              <w:marRight w:val="0"/>
                              <w:marTop w:val="0"/>
                              <w:marBottom w:val="0"/>
                              <w:divBdr>
                                <w:top w:val="none" w:sz="0" w:space="0" w:color="auto"/>
                                <w:left w:val="none" w:sz="0" w:space="0" w:color="auto"/>
                                <w:bottom w:val="none" w:sz="0" w:space="0" w:color="auto"/>
                                <w:right w:val="none" w:sz="0" w:space="0" w:color="auto"/>
                              </w:divBdr>
                            </w:div>
                            <w:div w:id="880363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102059">
                      <w:marLeft w:val="0"/>
                      <w:marRight w:val="0"/>
                      <w:marTop w:val="0"/>
                      <w:marBottom w:val="0"/>
                      <w:divBdr>
                        <w:top w:val="none" w:sz="0" w:space="0" w:color="auto"/>
                        <w:left w:val="none" w:sz="0" w:space="0" w:color="auto"/>
                        <w:bottom w:val="none" w:sz="0" w:space="0" w:color="auto"/>
                        <w:right w:val="none" w:sz="0" w:space="0" w:color="auto"/>
                      </w:divBdr>
                      <w:divsChild>
                        <w:div w:id="1544443195">
                          <w:marLeft w:val="0"/>
                          <w:marRight w:val="0"/>
                          <w:marTop w:val="0"/>
                          <w:marBottom w:val="0"/>
                          <w:divBdr>
                            <w:top w:val="none" w:sz="0" w:space="0" w:color="auto"/>
                            <w:left w:val="none" w:sz="0" w:space="0" w:color="auto"/>
                            <w:bottom w:val="none" w:sz="0" w:space="0" w:color="auto"/>
                            <w:right w:val="none" w:sz="0" w:space="0" w:color="auto"/>
                          </w:divBdr>
                        </w:div>
                        <w:div w:id="1476097790">
                          <w:marLeft w:val="0"/>
                          <w:marRight w:val="0"/>
                          <w:marTop w:val="0"/>
                          <w:marBottom w:val="0"/>
                          <w:divBdr>
                            <w:top w:val="none" w:sz="0" w:space="0" w:color="auto"/>
                            <w:left w:val="none" w:sz="0" w:space="0" w:color="auto"/>
                            <w:bottom w:val="none" w:sz="0" w:space="0" w:color="auto"/>
                            <w:right w:val="none" w:sz="0" w:space="0" w:color="auto"/>
                          </w:divBdr>
                        </w:div>
                        <w:div w:id="1594242280">
                          <w:marLeft w:val="0"/>
                          <w:marRight w:val="0"/>
                          <w:marTop w:val="0"/>
                          <w:marBottom w:val="0"/>
                          <w:divBdr>
                            <w:top w:val="none" w:sz="0" w:space="0" w:color="auto"/>
                            <w:left w:val="none" w:sz="0" w:space="0" w:color="auto"/>
                            <w:bottom w:val="none" w:sz="0" w:space="0" w:color="auto"/>
                            <w:right w:val="none" w:sz="0" w:space="0" w:color="auto"/>
                          </w:divBdr>
                          <w:divsChild>
                            <w:div w:id="322778566">
                              <w:marLeft w:val="0"/>
                              <w:marRight w:val="0"/>
                              <w:marTop w:val="0"/>
                              <w:marBottom w:val="0"/>
                              <w:divBdr>
                                <w:top w:val="none" w:sz="0" w:space="0" w:color="auto"/>
                                <w:left w:val="none" w:sz="0" w:space="0" w:color="auto"/>
                                <w:bottom w:val="none" w:sz="0" w:space="0" w:color="auto"/>
                                <w:right w:val="none" w:sz="0" w:space="0" w:color="auto"/>
                              </w:divBdr>
                            </w:div>
                            <w:div w:id="109519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793873">
                      <w:marLeft w:val="0"/>
                      <w:marRight w:val="0"/>
                      <w:marTop w:val="0"/>
                      <w:marBottom w:val="0"/>
                      <w:divBdr>
                        <w:top w:val="none" w:sz="0" w:space="0" w:color="auto"/>
                        <w:left w:val="none" w:sz="0" w:space="0" w:color="auto"/>
                        <w:bottom w:val="none" w:sz="0" w:space="0" w:color="auto"/>
                        <w:right w:val="none" w:sz="0" w:space="0" w:color="auto"/>
                      </w:divBdr>
                      <w:divsChild>
                        <w:div w:id="1860389547">
                          <w:marLeft w:val="0"/>
                          <w:marRight w:val="0"/>
                          <w:marTop w:val="0"/>
                          <w:marBottom w:val="0"/>
                          <w:divBdr>
                            <w:top w:val="none" w:sz="0" w:space="0" w:color="auto"/>
                            <w:left w:val="none" w:sz="0" w:space="0" w:color="auto"/>
                            <w:bottom w:val="none" w:sz="0" w:space="0" w:color="auto"/>
                            <w:right w:val="none" w:sz="0" w:space="0" w:color="auto"/>
                          </w:divBdr>
                        </w:div>
                        <w:div w:id="311108175">
                          <w:marLeft w:val="0"/>
                          <w:marRight w:val="0"/>
                          <w:marTop w:val="0"/>
                          <w:marBottom w:val="0"/>
                          <w:divBdr>
                            <w:top w:val="none" w:sz="0" w:space="0" w:color="auto"/>
                            <w:left w:val="none" w:sz="0" w:space="0" w:color="auto"/>
                            <w:bottom w:val="none" w:sz="0" w:space="0" w:color="auto"/>
                            <w:right w:val="none" w:sz="0" w:space="0" w:color="auto"/>
                          </w:divBdr>
                        </w:div>
                        <w:div w:id="736322037">
                          <w:marLeft w:val="0"/>
                          <w:marRight w:val="0"/>
                          <w:marTop w:val="0"/>
                          <w:marBottom w:val="0"/>
                          <w:divBdr>
                            <w:top w:val="none" w:sz="0" w:space="0" w:color="auto"/>
                            <w:left w:val="none" w:sz="0" w:space="0" w:color="auto"/>
                            <w:bottom w:val="none" w:sz="0" w:space="0" w:color="auto"/>
                            <w:right w:val="none" w:sz="0" w:space="0" w:color="auto"/>
                          </w:divBdr>
                          <w:divsChild>
                            <w:div w:id="1246499385">
                              <w:marLeft w:val="0"/>
                              <w:marRight w:val="0"/>
                              <w:marTop w:val="0"/>
                              <w:marBottom w:val="0"/>
                              <w:divBdr>
                                <w:top w:val="none" w:sz="0" w:space="0" w:color="auto"/>
                                <w:left w:val="none" w:sz="0" w:space="0" w:color="auto"/>
                                <w:bottom w:val="none" w:sz="0" w:space="0" w:color="auto"/>
                                <w:right w:val="none" w:sz="0" w:space="0" w:color="auto"/>
                              </w:divBdr>
                            </w:div>
                            <w:div w:id="771163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2451973">
              <w:marLeft w:val="0"/>
              <w:marRight w:val="0"/>
              <w:marTop w:val="0"/>
              <w:marBottom w:val="0"/>
              <w:divBdr>
                <w:top w:val="none" w:sz="0" w:space="0" w:color="auto"/>
                <w:left w:val="none" w:sz="0" w:space="0" w:color="auto"/>
                <w:bottom w:val="none" w:sz="0" w:space="0" w:color="auto"/>
                <w:right w:val="none" w:sz="0" w:space="0" w:color="auto"/>
              </w:divBdr>
              <w:divsChild>
                <w:div w:id="1415737811">
                  <w:marLeft w:val="0"/>
                  <w:marRight w:val="0"/>
                  <w:marTop w:val="0"/>
                  <w:marBottom w:val="0"/>
                  <w:divBdr>
                    <w:top w:val="none" w:sz="0" w:space="0" w:color="auto"/>
                    <w:left w:val="none" w:sz="0" w:space="0" w:color="auto"/>
                    <w:bottom w:val="none" w:sz="0" w:space="0" w:color="auto"/>
                    <w:right w:val="none" w:sz="0" w:space="0" w:color="auto"/>
                  </w:divBdr>
                </w:div>
                <w:div w:id="1209099487">
                  <w:marLeft w:val="0"/>
                  <w:marRight w:val="0"/>
                  <w:marTop w:val="0"/>
                  <w:marBottom w:val="0"/>
                  <w:divBdr>
                    <w:top w:val="none" w:sz="0" w:space="0" w:color="auto"/>
                    <w:left w:val="none" w:sz="0" w:space="0" w:color="auto"/>
                    <w:bottom w:val="none" w:sz="0" w:space="0" w:color="auto"/>
                    <w:right w:val="none" w:sz="0" w:space="0" w:color="auto"/>
                  </w:divBdr>
                  <w:divsChild>
                    <w:div w:id="255333310">
                      <w:marLeft w:val="0"/>
                      <w:marRight w:val="0"/>
                      <w:marTop w:val="0"/>
                      <w:marBottom w:val="0"/>
                      <w:divBdr>
                        <w:top w:val="none" w:sz="0" w:space="0" w:color="auto"/>
                        <w:left w:val="none" w:sz="0" w:space="0" w:color="auto"/>
                        <w:bottom w:val="none" w:sz="0" w:space="0" w:color="auto"/>
                        <w:right w:val="none" w:sz="0" w:space="0" w:color="auto"/>
                      </w:divBdr>
                      <w:divsChild>
                        <w:div w:id="1691757906">
                          <w:marLeft w:val="0"/>
                          <w:marRight w:val="0"/>
                          <w:marTop w:val="0"/>
                          <w:marBottom w:val="0"/>
                          <w:divBdr>
                            <w:top w:val="none" w:sz="0" w:space="0" w:color="auto"/>
                            <w:left w:val="none" w:sz="0" w:space="0" w:color="auto"/>
                            <w:bottom w:val="none" w:sz="0" w:space="0" w:color="auto"/>
                            <w:right w:val="none" w:sz="0" w:space="0" w:color="auto"/>
                          </w:divBdr>
                        </w:div>
                        <w:div w:id="1058017640">
                          <w:marLeft w:val="0"/>
                          <w:marRight w:val="0"/>
                          <w:marTop w:val="0"/>
                          <w:marBottom w:val="0"/>
                          <w:divBdr>
                            <w:top w:val="none" w:sz="0" w:space="0" w:color="auto"/>
                            <w:left w:val="none" w:sz="0" w:space="0" w:color="auto"/>
                            <w:bottom w:val="none" w:sz="0" w:space="0" w:color="auto"/>
                            <w:right w:val="none" w:sz="0" w:space="0" w:color="auto"/>
                          </w:divBdr>
                        </w:div>
                        <w:div w:id="110786672">
                          <w:marLeft w:val="0"/>
                          <w:marRight w:val="0"/>
                          <w:marTop w:val="0"/>
                          <w:marBottom w:val="0"/>
                          <w:divBdr>
                            <w:top w:val="none" w:sz="0" w:space="0" w:color="auto"/>
                            <w:left w:val="none" w:sz="0" w:space="0" w:color="auto"/>
                            <w:bottom w:val="none" w:sz="0" w:space="0" w:color="auto"/>
                            <w:right w:val="none" w:sz="0" w:space="0" w:color="auto"/>
                          </w:divBdr>
                          <w:divsChild>
                            <w:div w:id="1060901696">
                              <w:marLeft w:val="0"/>
                              <w:marRight w:val="0"/>
                              <w:marTop w:val="0"/>
                              <w:marBottom w:val="0"/>
                              <w:divBdr>
                                <w:top w:val="none" w:sz="0" w:space="0" w:color="auto"/>
                                <w:left w:val="none" w:sz="0" w:space="0" w:color="auto"/>
                                <w:bottom w:val="none" w:sz="0" w:space="0" w:color="auto"/>
                                <w:right w:val="none" w:sz="0" w:space="0" w:color="auto"/>
                              </w:divBdr>
                            </w:div>
                            <w:div w:id="364142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793764">
                      <w:marLeft w:val="0"/>
                      <w:marRight w:val="0"/>
                      <w:marTop w:val="0"/>
                      <w:marBottom w:val="0"/>
                      <w:divBdr>
                        <w:top w:val="none" w:sz="0" w:space="0" w:color="auto"/>
                        <w:left w:val="none" w:sz="0" w:space="0" w:color="auto"/>
                        <w:bottom w:val="none" w:sz="0" w:space="0" w:color="auto"/>
                        <w:right w:val="none" w:sz="0" w:space="0" w:color="auto"/>
                      </w:divBdr>
                      <w:divsChild>
                        <w:div w:id="1710111062">
                          <w:marLeft w:val="0"/>
                          <w:marRight w:val="0"/>
                          <w:marTop w:val="0"/>
                          <w:marBottom w:val="0"/>
                          <w:divBdr>
                            <w:top w:val="none" w:sz="0" w:space="0" w:color="auto"/>
                            <w:left w:val="none" w:sz="0" w:space="0" w:color="auto"/>
                            <w:bottom w:val="none" w:sz="0" w:space="0" w:color="auto"/>
                            <w:right w:val="none" w:sz="0" w:space="0" w:color="auto"/>
                          </w:divBdr>
                        </w:div>
                        <w:div w:id="888878723">
                          <w:marLeft w:val="0"/>
                          <w:marRight w:val="0"/>
                          <w:marTop w:val="0"/>
                          <w:marBottom w:val="0"/>
                          <w:divBdr>
                            <w:top w:val="none" w:sz="0" w:space="0" w:color="auto"/>
                            <w:left w:val="none" w:sz="0" w:space="0" w:color="auto"/>
                            <w:bottom w:val="none" w:sz="0" w:space="0" w:color="auto"/>
                            <w:right w:val="none" w:sz="0" w:space="0" w:color="auto"/>
                          </w:divBdr>
                        </w:div>
                        <w:div w:id="61804924">
                          <w:marLeft w:val="0"/>
                          <w:marRight w:val="0"/>
                          <w:marTop w:val="0"/>
                          <w:marBottom w:val="0"/>
                          <w:divBdr>
                            <w:top w:val="none" w:sz="0" w:space="0" w:color="auto"/>
                            <w:left w:val="none" w:sz="0" w:space="0" w:color="auto"/>
                            <w:bottom w:val="none" w:sz="0" w:space="0" w:color="auto"/>
                            <w:right w:val="none" w:sz="0" w:space="0" w:color="auto"/>
                          </w:divBdr>
                          <w:divsChild>
                            <w:div w:id="1633706699">
                              <w:marLeft w:val="0"/>
                              <w:marRight w:val="0"/>
                              <w:marTop w:val="0"/>
                              <w:marBottom w:val="0"/>
                              <w:divBdr>
                                <w:top w:val="none" w:sz="0" w:space="0" w:color="auto"/>
                                <w:left w:val="none" w:sz="0" w:space="0" w:color="auto"/>
                                <w:bottom w:val="none" w:sz="0" w:space="0" w:color="auto"/>
                                <w:right w:val="none" w:sz="0" w:space="0" w:color="auto"/>
                              </w:divBdr>
                            </w:div>
                            <w:div w:id="761489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5155861">
              <w:marLeft w:val="0"/>
              <w:marRight w:val="0"/>
              <w:marTop w:val="0"/>
              <w:marBottom w:val="0"/>
              <w:divBdr>
                <w:top w:val="none" w:sz="0" w:space="0" w:color="auto"/>
                <w:left w:val="none" w:sz="0" w:space="0" w:color="auto"/>
                <w:bottom w:val="none" w:sz="0" w:space="0" w:color="auto"/>
                <w:right w:val="none" w:sz="0" w:space="0" w:color="auto"/>
              </w:divBdr>
              <w:divsChild>
                <w:div w:id="2129200900">
                  <w:marLeft w:val="0"/>
                  <w:marRight w:val="0"/>
                  <w:marTop w:val="0"/>
                  <w:marBottom w:val="0"/>
                  <w:divBdr>
                    <w:top w:val="none" w:sz="0" w:space="0" w:color="auto"/>
                    <w:left w:val="none" w:sz="0" w:space="0" w:color="auto"/>
                    <w:bottom w:val="none" w:sz="0" w:space="0" w:color="auto"/>
                    <w:right w:val="none" w:sz="0" w:space="0" w:color="auto"/>
                  </w:divBdr>
                </w:div>
                <w:div w:id="2032871243">
                  <w:marLeft w:val="0"/>
                  <w:marRight w:val="0"/>
                  <w:marTop w:val="0"/>
                  <w:marBottom w:val="0"/>
                  <w:divBdr>
                    <w:top w:val="none" w:sz="0" w:space="0" w:color="auto"/>
                    <w:left w:val="none" w:sz="0" w:space="0" w:color="auto"/>
                    <w:bottom w:val="none" w:sz="0" w:space="0" w:color="auto"/>
                    <w:right w:val="none" w:sz="0" w:space="0" w:color="auto"/>
                  </w:divBdr>
                  <w:divsChild>
                    <w:div w:id="187960650">
                      <w:marLeft w:val="0"/>
                      <w:marRight w:val="0"/>
                      <w:marTop w:val="0"/>
                      <w:marBottom w:val="0"/>
                      <w:divBdr>
                        <w:top w:val="none" w:sz="0" w:space="0" w:color="auto"/>
                        <w:left w:val="none" w:sz="0" w:space="0" w:color="auto"/>
                        <w:bottom w:val="none" w:sz="0" w:space="0" w:color="auto"/>
                        <w:right w:val="none" w:sz="0" w:space="0" w:color="auto"/>
                      </w:divBdr>
                      <w:divsChild>
                        <w:div w:id="1041176737">
                          <w:marLeft w:val="0"/>
                          <w:marRight w:val="0"/>
                          <w:marTop w:val="0"/>
                          <w:marBottom w:val="0"/>
                          <w:divBdr>
                            <w:top w:val="none" w:sz="0" w:space="0" w:color="auto"/>
                            <w:left w:val="none" w:sz="0" w:space="0" w:color="auto"/>
                            <w:bottom w:val="none" w:sz="0" w:space="0" w:color="auto"/>
                            <w:right w:val="none" w:sz="0" w:space="0" w:color="auto"/>
                          </w:divBdr>
                        </w:div>
                        <w:div w:id="1909924559">
                          <w:marLeft w:val="0"/>
                          <w:marRight w:val="0"/>
                          <w:marTop w:val="0"/>
                          <w:marBottom w:val="0"/>
                          <w:divBdr>
                            <w:top w:val="none" w:sz="0" w:space="0" w:color="auto"/>
                            <w:left w:val="none" w:sz="0" w:space="0" w:color="auto"/>
                            <w:bottom w:val="none" w:sz="0" w:space="0" w:color="auto"/>
                            <w:right w:val="none" w:sz="0" w:space="0" w:color="auto"/>
                          </w:divBdr>
                        </w:div>
                        <w:div w:id="1492596637">
                          <w:marLeft w:val="0"/>
                          <w:marRight w:val="0"/>
                          <w:marTop w:val="0"/>
                          <w:marBottom w:val="0"/>
                          <w:divBdr>
                            <w:top w:val="none" w:sz="0" w:space="0" w:color="auto"/>
                            <w:left w:val="none" w:sz="0" w:space="0" w:color="auto"/>
                            <w:bottom w:val="none" w:sz="0" w:space="0" w:color="auto"/>
                            <w:right w:val="none" w:sz="0" w:space="0" w:color="auto"/>
                          </w:divBdr>
                          <w:divsChild>
                            <w:div w:id="1679043287">
                              <w:marLeft w:val="0"/>
                              <w:marRight w:val="0"/>
                              <w:marTop w:val="0"/>
                              <w:marBottom w:val="0"/>
                              <w:divBdr>
                                <w:top w:val="none" w:sz="0" w:space="0" w:color="auto"/>
                                <w:left w:val="none" w:sz="0" w:space="0" w:color="auto"/>
                                <w:bottom w:val="none" w:sz="0" w:space="0" w:color="auto"/>
                                <w:right w:val="none" w:sz="0" w:space="0" w:color="auto"/>
                              </w:divBdr>
                            </w:div>
                            <w:div w:id="444545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784044">
                      <w:marLeft w:val="0"/>
                      <w:marRight w:val="0"/>
                      <w:marTop w:val="0"/>
                      <w:marBottom w:val="0"/>
                      <w:divBdr>
                        <w:top w:val="none" w:sz="0" w:space="0" w:color="auto"/>
                        <w:left w:val="none" w:sz="0" w:space="0" w:color="auto"/>
                        <w:bottom w:val="none" w:sz="0" w:space="0" w:color="auto"/>
                        <w:right w:val="none" w:sz="0" w:space="0" w:color="auto"/>
                      </w:divBdr>
                      <w:divsChild>
                        <w:div w:id="1249726742">
                          <w:marLeft w:val="0"/>
                          <w:marRight w:val="0"/>
                          <w:marTop w:val="0"/>
                          <w:marBottom w:val="0"/>
                          <w:divBdr>
                            <w:top w:val="none" w:sz="0" w:space="0" w:color="auto"/>
                            <w:left w:val="none" w:sz="0" w:space="0" w:color="auto"/>
                            <w:bottom w:val="none" w:sz="0" w:space="0" w:color="auto"/>
                            <w:right w:val="none" w:sz="0" w:space="0" w:color="auto"/>
                          </w:divBdr>
                        </w:div>
                        <w:div w:id="1488547064">
                          <w:marLeft w:val="0"/>
                          <w:marRight w:val="0"/>
                          <w:marTop w:val="0"/>
                          <w:marBottom w:val="0"/>
                          <w:divBdr>
                            <w:top w:val="none" w:sz="0" w:space="0" w:color="auto"/>
                            <w:left w:val="none" w:sz="0" w:space="0" w:color="auto"/>
                            <w:bottom w:val="none" w:sz="0" w:space="0" w:color="auto"/>
                            <w:right w:val="none" w:sz="0" w:space="0" w:color="auto"/>
                          </w:divBdr>
                        </w:div>
                        <w:div w:id="1390230042">
                          <w:marLeft w:val="0"/>
                          <w:marRight w:val="0"/>
                          <w:marTop w:val="0"/>
                          <w:marBottom w:val="0"/>
                          <w:divBdr>
                            <w:top w:val="none" w:sz="0" w:space="0" w:color="auto"/>
                            <w:left w:val="none" w:sz="0" w:space="0" w:color="auto"/>
                            <w:bottom w:val="none" w:sz="0" w:space="0" w:color="auto"/>
                            <w:right w:val="none" w:sz="0" w:space="0" w:color="auto"/>
                          </w:divBdr>
                          <w:divsChild>
                            <w:div w:id="436681597">
                              <w:marLeft w:val="0"/>
                              <w:marRight w:val="0"/>
                              <w:marTop w:val="0"/>
                              <w:marBottom w:val="0"/>
                              <w:divBdr>
                                <w:top w:val="none" w:sz="0" w:space="0" w:color="auto"/>
                                <w:left w:val="none" w:sz="0" w:space="0" w:color="auto"/>
                                <w:bottom w:val="none" w:sz="0" w:space="0" w:color="auto"/>
                                <w:right w:val="none" w:sz="0" w:space="0" w:color="auto"/>
                              </w:divBdr>
                            </w:div>
                            <w:div w:id="842353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0903373">
                      <w:marLeft w:val="0"/>
                      <w:marRight w:val="0"/>
                      <w:marTop w:val="0"/>
                      <w:marBottom w:val="0"/>
                      <w:divBdr>
                        <w:top w:val="none" w:sz="0" w:space="0" w:color="auto"/>
                        <w:left w:val="none" w:sz="0" w:space="0" w:color="auto"/>
                        <w:bottom w:val="none" w:sz="0" w:space="0" w:color="auto"/>
                        <w:right w:val="none" w:sz="0" w:space="0" w:color="auto"/>
                      </w:divBdr>
                      <w:divsChild>
                        <w:div w:id="1220705072">
                          <w:marLeft w:val="0"/>
                          <w:marRight w:val="0"/>
                          <w:marTop w:val="0"/>
                          <w:marBottom w:val="0"/>
                          <w:divBdr>
                            <w:top w:val="none" w:sz="0" w:space="0" w:color="auto"/>
                            <w:left w:val="none" w:sz="0" w:space="0" w:color="auto"/>
                            <w:bottom w:val="none" w:sz="0" w:space="0" w:color="auto"/>
                            <w:right w:val="none" w:sz="0" w:space="0" w:color="auto"/>
                          </w:divBdr>
                        </w:div>
                        <w:div w:id="259340501">
                          <w:marLeft w:val="0"/>
                          <w:marRight w:val="0"/>
                          <w:marTop w:val="0"/>
                          <w:marBottom w:val="0"/>
                          <w:divBdr>
                            <w:top w:val="none" w:sz="0" w:space="0" w:color="auto"/>
                            <w:left w:val="none" w:sz="0" w:space="0" w:color="auto"/>
                            <w:bottom w:val="none" w:sz="0" w:space="0" w:color="auto"/>
                            <w:right w:val="none" w:sz="0" w:space="0" w:color="auto"/>
                          </w:divBdr>
                        </w:div>
                        <w:div w:id="1041707416">
                          <w:marLeft w:val="0"/>
                          <w:marRight w:val="0"/>
                          <w:marTop w:val="0"/>
                          <w:marBottom w:val="0"/>
                          <w:divBdr>
                            <w:top w:val="none" w:sz="0" w:space="0" w:color="auto"/>
                            <w:left w:val="none" w:sz="0" w:space="0" w:color="auto"/>
                            <w:bottom w:val="none" w:sz="0" w:space="0" w:color="auto"/>
                            <w:right w:val="none" w:sz="0" w:space="0" w:color="auto"/>
                          </w:divBdr>
                          <w:divsChild>
                            <w:div w:id="1525169644">
                              <w:marLeft w:val="0"/>
                              <w:marRight w:val="0"/>
                              <w:marTop w:val="0"/>
                              <w:marBottom w:val="0"/>
                              <w:divBdr>
                                <w:top w:val="none" w:sz="0" w:space="0" w:color="auto"/>
                                <w:left w:val="none" w:sz="0" w:space="0" w:color="auto"/>
                                <w:bottom w:val="none" w:sz="0" w:space="0" w:color="auto"/>
                                <w:right w:val="none" w:sz="0" w:space="0" w:color="auto"/>
                              </w:divBdr>
                            </w:div>
                            <w:div w:id="617955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4836323">
              <w:marLeft w:val="0"/>
              <w:marRight w:val="0"/>
              <w:marTop w:val="0"/>
              <w:marBottom w:val="0"/>
              <w:divBdr>
                <w:top w:val="none" w:sz="0" w:space="0" w:color="auto"/>
                <w:left w:val="none" w:sz="0" w:space="0" w:color="auto"/>
                <w:bottom w:val="none" w:sz="0" w:space="0" w:color="auto"/>
                <w:right w:val="none" w:sz="0" w:space="0" w:color="auto"/>
              </w:divBdr>
              <w:divsChild>
                <w:div w:id="62267285">
                  <w:marLeft w:val="0"/>
                  <w:marRight w:val="0"/>
                  <w:marTop w:val="0"/>
                  <w:marBottom w:val="0"/>
                  <w:divBdr>
                    <w:top w:val="none" w:sz="0" w:space="0" w:color="auto"/>
                    <w:left w:val="none" w:sz="0" w:space="0" w:color="auto"/>
                    <w:bottom w:val="none" w:sz="0" w:space="0" w:color="auto"/>
                    <w:right w:val="none" w:sz="0" w:space="0" w:color="auto"/>
                  </w:divBdr>
                </w:div>
                <w:div w:id="1429883130">
                  <w:marLeft w:val="0"/>
                  <w:marRight w:val="0"/>
                  <w:marTop w:val="0"/>
                  <w:marBottom w:val="0"/>
                  <w:divBdr>
                    <w:top w:val="none" w:sz="0" w:space="0" w:color="auto"/>
                    <w:left w:val="none" w:sz="0" w:space="0" w:color="auto"/>
                    <w:bottom w:val="none" w:sz="0" w:space="0" w:color="auto"/>
                    <w:right w:val="none" w:sz="0" w:space="0" w:color="auto"/>
                  </w:divBdr>
                  <w:divsChild>
                    <w:div w:id="459231377">
                      <w:marLeft w:val="0"/>
                      <w:marRight w:val="0"/>
                      <w:marTop w:val="0"/>
                      <w:marBottom w:val="0"/>
                      <w:divBdr>
                        <w:top w:val="none" w:sz="0" w:space="0" w:color="auto"/>
                        <w:left w:val="none" w:sz="0" w:space="0" w:color="auto"/>
                        <w:bottom w:val="none" w:sz="0" w:space="0" w:color="auto"/>
                        <w:right w:val="none" w:sz="0" w:space="0" w:color="auto"/>
                      </w:divBdr>
                      <w:divsChild>
                        <w:div w:id="628628346">
                          <w:marLeft w:val="0"/>
                          <w:marRight w:val="0"/>
                          <w:marTop w:val="0"/>
                          <w:marBottom w:val="0"/>
                          <w:divBdr>
                            <w:top w:val="none" w:sz="0" w:space="0" w:color="auto"/>
                            <w:left w:val="none" w:sz="0" w:space="0" w:color="auto"/>
                            <w:bottom w:val="none" w:sz="0" w:space="0" w:color="auto"/>
                            <w:right w:val="none" w:sz="0" w:space="0" w:color="auto"/>
                          </w:divBdr>
                        </w:div>
                        <w:div w:id="754588515">
                          <w:marLeft w:val="0"/>
                          <w:marRight w:val="0"/>
                          <w:marTop w:val="0"/>
                          <w:marBottom w:val="0"/>
                          <w:divBdr>
                            <w:top w:val="none" w:sz="0" w:space="0" w:color="auto"/>
                            <w:left w:val="none" w:sz="0" w:space="0" w:color="auto"/>
                            <w:bottom w:val="none" w:sz="0" w:space="0" w:color="auto"/>
                            <w:right w:val="none" w:sz="0" w:space="0" w:color="auto"/>
                          </w:divBdr>
                        </w:div>
                        <w:div w:id="304547908">
                          <w:marLeft w:val="0"/>
                          <w:marRight w:val="0"/>
                          <w:marTop w:val="0"/>
                          <w:marBottom w:val="0"/>
                          <w:divBdr>
                            <w:top w:val="none" w:sz="0" w:space="0" w:color="auto"/>
                            <w:left w:val="none" w:sz="0" w:space="0" w:color="auto"/>
                            <w:bottom w:val="none" w:sz="0" w:space="0" w:color="auto"/>
                            <w:right w:val="none" w:sz="0" w:space="0" w:color="auto"/>
                          </w:divBdr>
                          <w:divsChild>
                            <w:div w:id="1141112848">
                              <w:marLeft w:val="0"/>
                              <w:marRight w:val="0"/>
                              <w:marTop w:val="0"/>
                              <w:marBottom w:val="0"/>
                              <w:divBdr>
                                <w:top w:val="none" w:sz="0" w:space="0" w:color="auto"/>
                                <w:left w:val="none" w:sz="0" w:space="0" w:color="auto"/>
                                <w:bottom w:val="none" w:sz="0" w:space="0" w:color="auto"/>
                                <w:right w:val="none" w:sz="0" w:space="0" w:color="auto"/>
                              </w:divBdr>
                            </w:div>
                            <w:div w:id="1765372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041157">
                      <w:marLeft w:val="0"/>
                      <w:marRight w:val="0"/>
                      <w:marTop w:val="0"/>
                      <w:marBottom w:val="0"/>
                      <w:divBdr>
                        <w:top w:val="none" w:sz="0" w:space="0" w:color="auto"/>
                        <w:left w:val="none" w:sz="0" w:space="0" w:color="auto"/>
                        <w:bottom w:val="none" w:sz="0" w:space="0" w:color="auto"/>
                        <w:right w:val="none" w:sz="0" w:space="0" w:color="auto"/>
                      </w:divBdr>
                      <w:divsChild>
                        <w:div w:id="2035378024">
                          <w:marLeft w:val="0"/>
                          <w:marRight w:val="0"/>
                          <w:marTop w:val="0"/>
                          <w:marBottom w:val="0"/>
                          <w:divBdr>
                            <w:top w:val="none" w:sz="0" w:space="0" w:color="auto"/>
                            <w:left w:val="none" w:sz="0" w:space="0" w:color="auto"/>
                            <w:bottom w:val="none" w:sz="0" w:space="0" w:color="auto"/>
                            <w:right w:val="none" w:sz="0" w:space="0" w:color="auto"/>
                          </w:divBdr>
                        </w:div>
                        <w:div w:id="650329668">
                          <w:marLeft w:val="0"/>
                          <w:marRight w:val="0"/>
                          <w:marTop w:val="0"/>
                          <w:marBottom w:val="0"/>
                          <w:divBdr>
                            <w:top w:val="none" w:sz="0" w:space="0" w:color="auto"/>
                            <w:left w:val="none" w:sz="0" w:space="0" w:color="auto"/>
                            <w:bottom w:val="none" w:sz="0" w:space="0" w:color="auto"/>
                            <w:right w:val="none" w:sz="0" w:space="0" w:color="auto"/>
                          </w:divBdr>
                        </w:div>
                        <w:div w:id="2083719606">
                          <w:marLeft w:val="0"/>
                          <w:marRight w:val="0"/>
                          <w:marTop w:val="0"/>
                          <w:marBottom w:val="0"/>
                          <w:divBdr>
                            <w:top w:val="none" w:sz="0" w:space="0" w:color="auto"/>
                            <w:left w:val="none" w:sz="0" w:space="0" w:color="auto"/>
                            <w:bottom w:val="none" w:sz="0" w:space="0" w:color="auto"/>
                            <w:right w:val="none" w:sz="0" w:space="0" w:color="auto"/>
                          </w:divBdr>
                          <w:divsChild>
                            <w:div w:id="1050689619">
                              <w:marLeft w:val="0"/>
                              <w:marRight w:val="0"/>
                              <w:marTop w:val="0"/>
                              <w:marBottom w:val="0"/>
                              <w:divBdr>
                                <w:top w:val="none" w:sz="0" w:space="0" w:color="auto"/>
                                <w:left w:val="none" w:sz="0" w:space="0" w:color="auto"/>
                                <w:bottom w:val="none" w:sz="0" w:space="0" w:color="auto"/>
                                <w:right w:val="none" w:sz="0" w:space="0" w:color="auto"/>
                              </w:divBdr>
                            </w:div>
                            <w:div w:id="1512992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2468482">
              <w:marLeft w:val="0"/>
              <w:marRight w:val="0"/>
              <w:marTop w:val="0"/>
              <w:marBottom w:val="0"/>
              <w:divBdr>
                <w:top w:val="none" w:sz="0" w:space="0" w:color="auto"/>
                <w:left w:val="none" w:sz="0" w:space="0" w:color="auto"/>
                <w:bottom w:val="none" w:sz="0" w:space="0" w:color="auto"/>
                <w:right w:val="none" w:sz="0" w:space="0" w:color="auto"/>
              </w:divBdr>
              <w:divsChild>
                <w:div w:id="1992446143">
                  <w:marLeft w:val="0"/>
                  <w:marRight w:val="0"/>
                  <w:marTop w:val="0"/>
                  <w:marBottom w:val="0"/>
                  <w:divBdr>
                    <w:top w:val="none" w:sz="0" w:space="0" w:color="auto"/>
                    <w:left w:val="none" w:sz="0" w:space="0" w:color="auto"/>
                    <w:bottom w:val="none" w:sz="0" w:space="0" w:color="auto"/>
                    <w:right w:val="none" w:sz="0" w:space="0" w:color="auto"/>
                  </w:divBdr>
                </w:div>
                <w:div w:id="2143577836">
                  <w:marLeft w:val="0"/>
                  <w:marRight w:val="0"/>
                  <w:marTop w:val="0"/>
                  <w:marBottom w:val="0"/>
                  <w:divBdr>
                    <w:top w:val="none" w:sz="0" w:space="0" w:color="auto"/>
                    <w:left w:val="none" w:sz="0" w:space="0" w:color="auto"/>
                    <w:bottom w:val="none" w:sz="0" w:space="0" w:color="auto"/>
                    <w:right w:val="none" w:sz="0" w:space="0" w:color="auto"/>
                  </w:divBdr>
                  <w:divsChild>
                    <w:div w:id="1399404199">
                      <w:marLeft w:val="0"/>
                      <w:marRight w:val="0"/>
                      <w:marTop w:val="0"/>
                      <w:marBottom w:val="0"/>
                      <w:divBdr>
                        <w:top w:val="none" w:sz="0" w:space="0" w:color="auto"/>
                        <w:left w:val="none" w:sz="0" w:space="0" w:color="auto"/>
                        <w:bottom w:val="none" w:sz="0" w:space="0" w:color="auto"/>
                        <w:right w:val="none" w:sz="0" w:space="0" w:color="auto"/>
                      </w:divBdr>
                      <w:divsChild>
                        <w:div w:id="1464228546">
                          <w:marLeft w:val="0"/>
                          <w:marRight w:val="0"/>
                          <w:marTop w:val="0"/>
                          <w:marBottom w:val="0"/>
                          <w:divBdr>
                            <w:top w:val="none" w:sz="0" w:space="0" w:color="auto"/>
                            <w:left w:val="none" w:sz="0" w:space="0" w:color="auto"/>
                            <w:bottom w:val="none" w:sz="0" w:space="0" w:color="auto"/>
                            <w:right w:val="none" w:sz="0" w:space="0" w:color="auto"/>
                          </w:divBdr>
                        </w:div>
                        <w:div w:id="1425764154">
                          <w:marLeft w:val="0"/>
                          <w:marRight w:val="0"/>
                          <w:marTop w:val="0"/>
                          <w:marBottom w:val="0"/>
                          <w:divBdr>
                            <w:top w:val="none" w:sz="0" w:space="0" w:color="auto"/>
                            <w:left w:val="none" w:sz="0" w:space="0" w:color="auto"/>
                            <w:bottom w:val="none" w:sz="0" w:space="0" w:color="auto"/>
                            <w:right w:val="none" w:sz="0" w:space="0" w:color="auto"/>
                          </w:divBdr>
                        </w:div>
                        <w:div w:id="2007854130">
                          <w:marLeft w:val="0"/>
                          <w:marRight w:val="0"/>
                          <w:marTop w:val="0"/>
                          <w:marBottom w:val="0"/>
                          <w:divBdr>
                            <w:top w:val="none" w:sz="0" w:space="0" w:color="auto"/>
                            <w:left w:val="none" w:sz="0" w:space="0" w:color="auto"/>
                            <w:bottom w:val="none" w:sz="0" w:space="0" w:color="auto"/>
                            <w:right w:val="none" w:sz="0" w:space="0" w:color="auto"/>
                          </w:divBdr>
                          <w:divsChild>
                            <w:div w:id="1008602588">
                              <w:marLeft w:val="0"/>
                              <w:marRight w:val="0"/>
                              <w:marTop w:val="0"/>
                              <w:marBottom w:val="0"/>
                              <w:divBdr>
                                <w:top w:val="none" w:sz="0" w:space="0" w:color="auto"/>
                                <w:left w:val="none" w:sz="0" w:space="0" w:color="auto"/>
                                <w:bottom w:val="none" w:sz="0" w:space="0" w:color="auto"/>
                                <w:right w:val="none" w:sz="0" w:space="0" w:color="auto"/>
                              </w:divBdr>
                            </w:div>
                            <w:div w:id="1116485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370641">
                      <w:marLeft w:val="0"/>
                      <w:marRight w:val="0"/>
                      <w:marTop w:val="0"/>
                      <w:marBottom w:val="0"/>
                      <w:divBdr>
                        <w:top w:val="none" w:sz="0" w:space="0" w:color="auto"/>
                        <w:left w:val="none" w:sz="0" w:space="0" w:color="auto"/>
                        <w:bottom w:val="none" w:sz="0" w:space="0" w:color="auto"/>
                        <w:right w:val="none" w:sz="0" w:space="0" w:color="auto"/>
                      </w:divBdr>
                      <w:divsChild>
                        <w:div w:id="1058014152">
                          <w:marLeft w:val="0"/>
                          <w:marRight w:val="0"/>
                          <w:marTop w:val="0"/>
                          <w:marBottom w:val="0"/>
                          <w:divBdr>
                            <w:top w:val="none" w:sz="0" w:space="0" w:color="auto"/>
                            <w:left w:val="none" w:sz="0" w:space="0" w:color="auto"/>
                            <w:bottom w:val="none" w:sz="0" w:space="0" w:color="auto"/>
                            <w:right w:val="none" w:sz="0" w:space="0" w:color="auto"/>
                          </w:divBdr>
                        </w:div>
                        <w:div w:id="567883253">
                          <w:marLeft w:val="0"/>
                          <w:marRight w:val="0"/>
                          <w:marTop w:val="0"/>
                          <w:marBottom w:val="0"/>
                          <w:divBdr>
                            <w:top w:val="none" w:sz="0" w:space="0" w:color="auto"/>
                            <w:left w:val="none" w:sz="0" w:space="0" w:color="auto"/>
                            <w:bottom w:val="none" w:sz="0" w:space="0" w:color="auto"/>
                            <w:right w:val="none" w:sz="0" w:space="0" w:color="auto"/>
                          </w:divBdr>
                        </w:div>
                        <w:div w:id="1269003055">
                          <w:marLeft w:val="0"/>
                          <w:marRight w:val="0"/>
                          <w:marTop w:val="0"/>
                          <w:marBottom w:val="0"/>
                          <w:divBdr>
                            <w:top w:val="none" w:sz="0" w:space="0" w:color="auto"/>
                            <w:left w:val="none" w:sz="0" w:space="0" w:color="auto"/>
                            <w:bottom w:val="none" w:sz="0" w:space="0" w:color="auto"/>
                            <w:right w:val="none" w:sz="0" w:space="0" w:color="auto"/>
                          </w:divBdr>
                          <w:divsChild>
                            <w:div w:id="588084204">
                              <w:marLeft w:val="0"/>
                              <w:marRight w:val="0"/>
                              <w:marTop w:val="0"/>
                              <w:marBottom w:val="0"/>
                              <w:divBdr>
                                <w:top w:val="none" w:sz="0" w:space="0" w:color="auto"/>
                                <w:left w:val="none" w:sz="0" w:space="0" w:color="auto"/>
                                <w:bottom w:val="none" w:sz="0" w:space="0" w:color="auto"/>
                                <w:right w:val="none" w:sz="0" w:space="0" w:color="auto"/>
                              </w:divBdr>
                            </w:div>
                            <w:div w:id="1498570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379231">
                      <w:marLeft w:val="0"/>
                      <w:marRight w:val="0"/>
                      <w:marTop w:val="0"/>
                      <w:marBottom w:val="0"/>
                      <w:divBdr>
                        <w:top w:val="none" w:sz="0" w:space="0" w:color="auto"/>
                        <w:left w:val="none" w:sz="0" w:space="0" w:color="auto"/>
                        <w:bottom w:val="none" w:sz="0" w:space="0" w:color="auto"/>
                        <w:right w:val="none" w:sz="0" w:space="0" w:color="auto"/>
                      </w:divBdr>
                      <w:divsChild>
                        <w:div w:id="2102215370">
                          <w:marLeft w:val="0"/>
                          <w:marRight w:val="0"/>
                          <w:marTop w:val="0"/>
                          <w:marBottom w:val="0"/>
                          <w:divBdr>
                            <w:top w:val="none" w:sz="0" w:space="0" w:color="auto"/>
                            <w:left w:val="none" w:sz="0" w:space="0" w:color="auto"/>
                            <w:bottom w:val="none" w:sz="0" w:space="0" w:color="auto"/>
                            <w:right w:val="none" w:sz="0" w:space="0" w:color="auto"/>
                          </w:divBdr>
                        </w:div>
                        <w:div w:id="1714647697">
                          <w:marLeft w:val="0"/>
                          <w:marRight w:val="0"/>
                          <w:marTop w:val="0"/>
                          <w:marBottom w:val="0"/>
                          <w:divBdr>
                            <w:top w:val="none" w:sz="0" w:space="0" w:color="auto"/>
                            <w:left w:val="none" w:sz="0" w:space="0" w:color="auto"/>
                            <w:bottom w:val="none" w:sz="0" w:space="0" w:color="auto"/>
                            <w:right w:val="none" w:sz="0" w:space="0" w:color="auto"/>
                          </w:divBdr>
                        </w:div>
                        <w:div w:id="735083046">
                          <w:marLeft w:val="0"/>
                          <w:marRight w:val="0"/>
                          <w:marTop w:val="0"/>
                          <w:marBottom w:val="0"/>
                          <w:divBdr>
                            <w:top w:val="none" w:sz="0" w:space="0" w:color="auto"/>
                            <w:left w:val="none" w:sz="0" w:space="0" w:color="auto"/>
                            <w:bottom w:val="none" w:sz="0" w:space="0" w:color="auto"/>
                            <w:right w:val="none" w:sz="0" w:space="0" w:color="auto"/>
                          </w:divBdr>
                          <w:divsChild>
                            <w:div w:id="1552302542">
                              <w:marLeft w:val="0"/>
                              <w:marRight w:val="0"/>
                              <w:marTop w:val="0"/>
                              <w:marBottom w:val="0"/>
                              <w:divBdr>
                                <w:top w:val="none" w:sz="0" w:space="0" w:color="auto"/>
                                <w:left w:val="none" w:sz="0" w:space="0" w:color="auto"/>
                                <w:bottom w:val="none" w:sz="0" w:space="0" w:color="auto"/>
                                <w:right w:val="none" w:sz="0" w:space="0" w:color="auto"/>
                              </w:divBdr>
                            </w:div>
                            <w:div w:id="456490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90780">
                      <w:marLeft w:val="0"/>
                      <w:marRight w:val="0"/>
                      <w:marTop w:val="0"/>
                      <w:marBottom w:val="0"/>
                      <w:divBdr>
                        <w:top w:val="none" w:sz="0" w:space="0" w:color="auto"/>
                        <w:left w:val="none" w:sz="0" w:space="0" w:color="auto"/>
                        <w:bottom w:val="none" w:sz="0" w:space="0" w:color="auto"/>
                        <w:right w:val="none" w:sz="0" w:space="0" w:color="auto"/>
                      </w:divBdr>
                      <w:divsChild>
                        <w:div w:id="1991860025">
                          <w:marLeft w:val="0"/>
                          <w:marRight w:val="0"/>
                          <w:marTop w:val="0"/>
                          <w:marBottom w:val="0"/>
                          <w:divBdr>
                            <w:top w:val="none" w:sz="0" w:space="0" w:color="auto"/>
                            <w:left w:val="none" w:sz="0" w:space="0" w:color="auto"/>
                            <w:bottom w:val="none" w:sz="0" w:space="0" w:color="auto"/>
                            <w:right w:val="none" w:sz="0" w:space="0" w:color="auto"/>
                          </w:divBdr>
                        </w:div>
                        <w:div w:id="1128739366">
                          <w:marLeft w:val="0"/>
                          <w:marRight w:val="0"/>
                          <w:marTop w:val="0"/>
                          <w:marBottom w:val="0"/>
                          <w:divBdr>
                            <w:top w:val="none" w:sz="0" w:space="0" w:color="auto"/>
                            <w:left w:val="none" w:sz="0" w:space="0" w:color="auto"/>
                            <w:bottom w:val="none" w:sz="0" w:space="0" w:color="auto"/>
                            <w:right w:val="none" w:sz="0" w:space="0" w:color="auto"/>
                          </w:divBdr>
                        </w:div>
                        <w:div w:id="234169140">
                          <w:marLeft w:val="0"/>
                          <w:marRight w:val="0"/>
                          <w:marTop w:val="0"/>
                          <w:marBottom w:val="0"/>
                          <w:divBdr>
                            <w:top w:val="none" w:sz="0" w:space="0" w:color="auto"/>
                            <w:left w:val="none" w:sz="0" w:space="0" w:color="auto"/>
                            <w:bottom w:val="none" w:sz="0" w:space="0" w:color="auto"/>
                            <w:right w:val="none" w:sz="0" w:space="0" w:color="auto"/>
                          </w:divBdr>
                          <w:divsChild>
                            <w:div w:id="44262560">
                              <w:marLeft w:val="0"/>
                              <w:marRight w:val="0"/>
                              <w:marTop w:val="0"/>
                              <w:marBottom w:val="0"/>
                              <w:divBdr>
                                <w:top w:val="none" w:sz="0" w:space="0" w:color="auto"/>
                                <w:left w:val="none" w:sz="0" w:space="0" w:color="auto"/>
                                <w:bottom w:val="none" w:sz="0" w:space="0" w:color="auto"/>
                                <w:right w:val="none" w:sz="0" w:space="0" w:color="auto"/>
                              </w:divBdr>
                            </w:div>
                            <w:div w:id="1742093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5580881">
      <w:bodyDiv w:val="1"/>
      <w:marLeft w:val="0"/>
      <w:marRight w:val="0"/>
      <w:marTop w:val="0"/>
      <w:marBottom w:val="0"/>
      <w:divBdr>
        <w:top w:val="none" w:sz="0" w:space="0" w:color="auto"/>
        <w:left w:val="none" w:sz="0" w:space="0" w:color="auto"/>
        <w:bottom w:val="none" w:sz="0" w:space="0" w:color="auto"/>
        <w:right w:val="none" w:sz="0" w:space="0" w:color="auto"/>
      </w:divBdr>
      <w:divsChild>
        <w:div w:id="1063217067">
          <w:marLeft w:val="0"/>
          <w:marRight w:val="0"/>
          <w:marTop w:val="0"/>
          <w:marBottom w:val="0"/>
          <w:divBdr>
            <w:top w:val="none" w:sz="0" w:space="0" w:color="auto"/>
            <w:left w:val="none" w:sz="0" w:space="0" w:color="auto"/>
            <w:bottom w:val="none" w:sz="0" w:space="0" w:color="auto"/>
            <w:right w:val="none" w:sz="0" w:space="0" w:color="auto"/>
          </w:divBdr>
          <w:divsChild>
            <w:div w:id="1609503304">
              <w:marLeft w:val="0"/>
              <w:marRight w:val="0"/>
              <w:marTop w:val="0"/>
              <w:marBottom w:val="0"/>
              <w:divBdr>
                <w:top w:val="none" w:sz="0" w:space="0" w:color="auto"/>
                <w:left w:val="none" w:sz="0" w:space="0" w:color="auto"/>
                <w:bottom w:val="none" w:sz="0" w:space="0" w:color="auto"/>
                <w:right w:val="none" w:sz="0" w:space="0" w:color="auto"/>
              </w:divBdr>
            </w:div>
            <w:div w:id="59139341">
              <w:marLeft w:val="0"/>
              <w:marRight w:val="0"/>
              <w:marTop w:val="0"/>
              <w:marBottom w:val="0"/>
              <w:divBdr>
                <w:top w:val="none" w:sz="0" w:space="0" w:color="auto"/>
                <w:left w:val="none" w:sz="0" w:space="0" w:color="auto"/>
                <w:bottom w:val="none" w:sz="0" w:space="0" w:color="auto"/>
                <w:right w:val="none" w:sz="0" w:space="0" w:color="auto"/>
              </w:divBdr>
              <w:divsChild>
                <w:div w:id="40174939">
                  <w:marLeft w:val="0"/>
                  <w:marRight w:val="0"/>
                  <w:marTop w:val="0"/>
                  <w:marBottom w:val="0"/>
                  <w:divBdr>
                    <w:top w:val="none" w:sz="0" w:space="0" w:color="auto"/>
                    <w:left w:val="none" w:sz="0" w:space="0" w:color="auto"/>
                    <w:bottom w:val="none" w:sz="0" w:space="0" w:color="auto"/>
                    <w:right w:val="none" w:sz="0" w:space="0" w:color="auto"/>
                  </w:divBdr>
                  <w:divsChild>
                    <w:div w:id="142993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753272">
      <w:bodyDiv w:val="1"/>
      <w:marLeft w:val="0"/>
      <w:marRight w:val="0"/>
      <w:marTop w:val="0"/>
      <w:marBottom w:val="0"/>
      <w:divBdr>
        <w:top w:val="none" w:sz="0" w:space="0" w:color="auto"/>
        <w:left w:val="none" w:sz="0" w:space="0" w:color="auto"/>
        <w:bottom w:val="none" w:sz="0" w:space="0" w:color="auto"/>
        <w:right w:val="none" w:sz="0" w:space="0" w:color="auto"/>
      </w:divBdr>
      <w:divsChild>
        <w:div w:id="1246956396">
          <w:marLeft w:val="0"/>
          <w:marRight w:val="0"/>
          <w:marTop w:val="0"/>
          <w:marBottom w:val="0"/>
          <w:divBdr>
            <w:top w:val="none" w:sz="0" w:space="0" w:color="auto"/>
            <w:left w:val="none" w:sz="0" w:space="0" w:color="auto"/>
            <w:bottom w:val="none" w:sz="0" w:space="0" w:color="auto"/>
            <w:right w:val="none" w:sz="0" w:space="0" w:color="auto"/>
          </w:divBdr>
          <w:divsChild>
            <w:div w:id="1153568194">
              <w:marLeft w:val="0"/>
              <w:marRight w:val="0"/>
              <w:marTop w:val="0"/>
              <w:marBottom w:val="0"/>
              <w:divBdr>
                <w:top w:val="none" w:sz="0" w:space="0" w:color="auto"/>
                <w:left w:val="none" w:sz="0" w:space="0" w:color="auto"/>
                <w:bottom w:val="none" w:sz="0" w:space="0" w:color="auto"/>
                <w:right w:val="none" w:sz="0" w:space="0" w:color="auto"/>
              </w:divBdr>
            </w:div>
            <w:div w:id="745493408">
              <w:marLeft w:val="0"/>
              <w:marRight w:val="0"/>
              <w:marTop w:val="0"/>
              <w:marBottom w:val="0"/>
              <w:divBdr>
                <w:top w:val="none" w:sz="0" w:space="0" w:color="auto"/>
                <w:left w:val="none" w:sz="0" w:space="0" w:color="auto"/>
                <w:bottom w:val="none" w:sz="0" w:space="0" w:color="auto"/>
                <w:right w:val="none" w:sz="0" w:space="0" w:color="auto"/>
              </w:divBdr>
              <w:divsChild>
                <w:div w:id="940066115">
                  <w:marLeft w:val="0"/>
                  <w:marRight w:val="0"/>
                  <w:marTop w:val="0"/>
                  <w:marBottom w:val="0"/>
                  <w:divBdr>
                    <w:top w:val="none" w:sz="0" w:space="0" w:color="auto"/>
                    <w:left w:val="none" w:sz="0" w:space="0" w:color="auto"/>
                    <w:bottom w:val="none" w:sz="0" w:space="0" w:color="auto"/>
                    <w:right w:val="none" w:sz="0" w:space="0" w:color="auto"/>
                  </w:divBdr>
                  <w:divsChild>
                    <w:div w:id="130904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6181271">
      <w:bodyDiv w:val="1"/>
      <w:marLeft w:val="0"/>
      <w:marRight w:val="0"/>
      <w:marTop w:val="0"/>
      <w:marBottom w:val="0"/>
      <w:divBdr>
        <w:top w:val="none" w:sz="0" w:space="0" w:color="auto"/>
        <w:left w:val="none" w:sz="0" w:space="0" w:color="auto"/>
        <w:bottom w:val="none" w:sz="0" w:space="0" w:color="auto"/>
        <w:right w:val="none" w:sz="0" w:space="0" w:color="auto"/>
      </w:divBdr>
      <w:divsChild>
        <w:div w:id="1173572922">
          <w:marLeft w:val="0"/>
          <w:marRight w:val="0"/>
          <w:marTop w:val="0"/>
          <w:marBottom w:val="0"/>
          <w:divBdr>
            <w:top w:val="none" w:sz="0" w:space="0" w:color="auto"/>
            <w:left w:val="none" w:sz="0" w:space="0" w:color="auto"/>
            <w:bottom w:val="none" w:sz="0" w:space="0" w:color="auto"/>
            <w:right w:val="none" w:sz="0" w:space="0" w:color="auto"/>
          </w:divBdr>
          <w:divsChild>
            <w:div w:id="113329071">
              <w:marLeft w:val="0"/>
              <w:marRight w:val="0"/>
              <w:marTop w:val="0"/>
              <w:marBottom w:val="0"/>
              <w:divBdr>
                <w:top w:val="none" w:sz="0" w:space="0" w:color="auto"/>
                <w:left w:val="none" w:sz="0" w:space="0" w:color="auto"/>
                <w:bottom w:val="none" w:sz="0" w:space="0" w:color="auto"/>
                <w:right w:val="none" w:sz="0" w:space="0" w:color="auto"/>
              </w:divBdr>
            </w:div>
            <w:div w:id="1070805604">
              <w:marLeft w:val="0"/>
              <w:marRight w:val="0"/>
              <w:marTop w:val="0"/>
              <w:marBottom w:val="0"/>
              <w:divBdr>
                <w:top w:val="none" w:sz="0" w:space="0" w:color="auto"/>
                <w:left w:val="none" w:sz="0" w:space="0" w:color="auto"/>
                <w:bottom w:val="none" w:sz="0" w:space="0" w:color="auto"/>
                <w:right w:val="none" w:sz="0" w:space="0" w:color="auto"/>
              </w:divBdr>
              <w:divsChild>
                <w:div w:id="757680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5675512">
      <w:bodyDiv w:val="1"/>
      <w:marLeft w:val="0"/>
      <w:marRight w:val="0"/>
      <w:marTop w:val="0"/>
      <w:marBottom w:val="0"/>
      <w:divBdr>
        <w:top w:val="none" w:sz="0" w:space="0" w:color="auto"/>
        <w:left w:val="none" w:sz="0" w:space="0" w:color="auto"/>
        <w:bottom w:val="none" w:sz="0" w:space="0" w:color="auto"/>
        <w:right w:val="none" w:sz="0" w:space="0" w:color="auto"/>
      </w:divBdr>
      <w:divsChild>
        <w:div w:id="522281319">
          <w:marLeft w:val="0"/>
          <w:marRight w:val="0"/>
          <w:marTop w:val="0"/>
          <w:marBottom w:val="0"/>
          <w:divBdr>
            <w:top w:val="none" w:sz="0" w:space="0" w:color="auto"/>
            <w:left w:val="none" w:sz="0" w:space="0" w:color="auto"/>
            <w:bottom w:val="none" w:sz="0" w:space="0" w:color="auto"/>
            <w:right w:val="none" w:sz="0" w:space="0" w:color="auto"/>
          </w:divBdr>
          <w:divsChild>
            <w:div w:id="1215584542">
              <w:marLeft w:val="0"/>
              <w:marRight w:val="0"/>
              <w:marTop w:val="0"/>
              <w:marBottom w:val="0"/>
              <w:divBdr>
                <w:top w:val="none" w:sz="0" w:space="0" w:color="auto"/>
                <w:left w:val="none" w:sz="0" w:space="0" w:color="auto"/>
                <w:bottom w:val="none" w:sz="0" w:space="0" w:color="auto"/>
                <w:right w:val="none" w:sz="0" w:space="0" w:color="auto"/>
              </w:divBdr>
            </w:div>
            <w:div w:id="2045396737">
              <w:marLeft w:val="0"/>
              <w:marRight w:val="0"/>
              <w:marTop w:val="0"/>
              <w:marBottom w:val="0"/>
              <w:divBdr>
                <w:top w:val="none" w:sz="0" w:space="0" w:color="auto"/>
                <w:left w:val="none" w:sz="0" w:space="0" w:color="auto"/>
                <w:bottom w:val="none" w:sz="0" w:space="0" w:color="auto"/>
                <w:right w:val="none" w:sz="0" w:space="0" w:color="auto"/>
              </w:divBdr>
              <w:divsChild>
                <w:div w:id="528183384">
                  <w:marLeft w:val="0"/>
                  <w:marRight w:val="0"/>
                  <w:marTop w:val="0"/>
                  <w:marBottom w:val="0"/>
                  <w:divBdr>
                    <w:top w:val="none" w:sz="0" w:space="0" w:color="auto"/>
                    <w:left w:val="none" w:sz="0" w:space="0" w:color="auto"/>
                    <w:bottom w:val="none" w:sz="0" w:space="0" w:color="auto"/>
                    <w:right w:val="none" w:sz="0" w:space="0" w:color="auto"/>
                  </w:divBdr>
                  <w:divsChild>
                    <w:div w:id="1929802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2318372">
      <w:bodyDiv w:val="1"/>
      <w:marLeft w:val="0"/>
      <w:marRight w:val="0"/>
      <w:marTop w:val="0"/>
      <w:marBottom w:val="0"/>
      <w:divBdr>
        <w:top w:val="none" w:sz="0" w:space="0" w:color="auto"/>
        <w:left w:val="none" w:sz="0" w:space="0" w:color="auto"/>
        <w:bottom w:val="none" w:sz="0" w:space="0" w:color="auto"/>
        <w:right w:val="none" w:sz="0" w:space="0" w:color="auto"/>
      </w:divBdr>
      <w:divsChild>
        <w:div w:id="363480608">
          <w:marLeft w:val="0"/>
          <w:marRight w:val="0"/>
          <w:marTop w:val="0"/>
          <w:marBottom w:val="0"/>
          <w:divBdr>
            <w:top w:val="none" w:sz="0" w:space="0" w:color="auto"/>
            <w:left w:val="none" w:sz="0" w:space="0" w:color="auto"/>
            <w:bottom w:val="none" w:sz="0" w:space="0" w:color="auto"/>
            <w:right w:val="none" w:sz="0" w:space="0" w:color="auto"/>
          </w:divBdr>
          <w:divsChild>
            <w:div w:id="1668747410">
              <w:marLeft w:val="0"/>
              <w:marRight w:val="0"/>
              <w:marTop w:val="0"/>
              <w:marBottom w:val="0"/>
              <w:divBdr>
                <w:top w:val="none" w:sz="0" w:space="0" w:color="auto"/>
                <w:left w:val="none" w:sz="0" w:space="0" w:color="auto"/>
                <w:bottom w:val="none" w:sz="0" w:space="0" w:color="auto"/>
                <w:right w:val="none" w:sz="0" w:space="0" w:color="auto"/>
              </w:divBdr>
            </w:div>
            <w:div w:id="1168255670">
              <w:marLeft w:val="0"/>
              <w:marRight w:val="0"/>
              <w:marTop w:val="0"/>
              <w:marBottom w:val="0"/>
              <w:divBdr>
                <w:top w:val="none" w:sz="0" w:space="0" w:color="auto"/>
                <w:left w:val="none" w:sz="0" w:space="0" w:color="auto"/>
                <w:bottom w:val="none" w:sz="0" w:space="0" w:color="auto"/>
                <w:right w:val="none" w:sz="0" w:space="0" w:color="auto"/>
              </w:divBdr>
              <w:divsChild>
                <w:div w:id="1987935149">
                  <w:marLeft w:val="0"/>
                  <w:marRight w:val="0"/>
                  <w:marTop w:val="0"/>
                  <w:marBottom w:val="0"/>
                  <w:divBdr>
                    <w:top w:val="none" w:sz="0" w:space="0" w:color="auto"/>
                    <w:left w:val="none" w:sz="0" w:space="0" w:color="auto"/>
                    <w:bottom w:val="none" w:sz="0" w:space="0" w:color="auto"/>
                    <w:right w:val="none" w:sz="0" w:space="0" w:color="auto"/>
                  </w:divBdr>
                  <w:divsChild>
                    <w:div w:id="107682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6981803">
      <w:bodyDiv w:val="1"/>
      <w:marLeft w:val="0"/>
      <w:marRight w:val="0"/>
      <w:marTop w:val="0"/>
      <w:marBottom w:val="0"/>
      <w:divBdr>
        <w:top w:val="none" w:sz="0" w:space="0" w:color="auto"/>
        <w:left w:val="none" w:sz="0" w:space="0" w:color="auto"/>
        <w:bottom w:val="none" w:sz="0" w:space="0" w:color="auto"/>
        <w:right w:val="none" w:sz="0" w:space="0" w:color="auto"/>
      </w:divBdr>
      <w:divsChild>
        <w:div w:id="1793524024">
          <w:marLeft w:val="0"/>
          <w:marRight w:val="0"/>
          <w:marTop w:val="0"/>
          <w:marBottom w:val="0"/>
          <w:divBdr>
            <w:top w:val="none" w:sz="0" w:space="0" w:color="auto"/>
            <w:left w:val="none" w:sz="0" w:space="0" w:color="auto"/>
            <w:bottom w:val="none" w:sz="0" w:space="0" w:color="auto"/>
            <w:right w:val="none" w:sz="0" w:space="0" w:color="auto"/>
          </w:divBdr>
          <w:divsChild>
            <w:div w:id="1307470707">
              <w:marLeft w:val="0"/>
              <w:marRight w:val="0"/>
              <w:marTop w:val="0"/>
              <w:marBottom w:val="0"/>
              <w:divBdr>
                <w:top w:val="none" w:sz="0" w:space="0" w:color="auto"/>
                <w:left w:val="none" w:sz="0" w:space="0" w:color="auto"/>
                <w:bottom w:val="none" w:sz="0" w:space="0" w:color="auto"/>
                <w:right w:val="none" w:sz="0" w:space="0" w:color="auto"/>
              </w:divBdr>
            </w:div>
            <w:div w:id="653264125">
              <w:marLeft w:val="0"/>
              <w:marRight w:val="0"/>
              <w:marTop w:val="0"/>
              <w:marBottom w:val="0"/>
              <w:divBdr>
                <w:top w:val="none" w:sz="0" w:space="0" w:color="auto"/>
                <w:left w:val="none" w:sz="0" w:space="0" w:color="auto"/>
                <w:bottom w:val="none" w:sz="0" w:space="0" w:color="auto"/>
                <w:right w:val="none" w:sz="0" w:space="0" w:color="auto"/>
              </w:divBdr>
              <w:divsChild>
                <w:div w:id="1038966691">
                  <w:marLeft w:val="0"/>
                  <w:marRight w:val="0"/>
                  <w:marTop w:val="0"/>
                  <w:marBottom w:val="0"/>
                  <w:divBdr>
                    <w:top w:val="none" w:sz="0" w:space="0" w:color="auto"/>
                    <w:left w:val="none" w:sz="0" w:space="0" w:color="auto"/>
                    <w:bottom w:val="none" w:sz="0" w:space="0" w:color="auto"/>
                    <w:right w:val="none" w:sz="0" w:space="0" w:color="auto"/>
                  </w:divBdr>
                  <w:divsChild>
                    <w:div w:id="1424913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128472">
      <w:bodyDiv w:val="1"/>
      <w:marLeft w:val="0"/>
      <w:marRight w:val="0"/>
      <w:marTop w:val="0"/>
      <w:marBottom w:val="0"/>
      <w:divBdr>
        <w:top w:val="none" w:sz="0" w:space="0" w:color="auto"/>
        <w:left w:val="none" w:sz="0" w:space="0" w:color="auto"/>
        <w:bottom w:val="none" w:sz="0" w:space="0" w:color="auto"/>
        <w:right w:val="none" w:sz="0" w:space="0" w:color="auto"/>
      </w:divBdr>
      <w:divsChild>
        <w:div w:id="227225379">
          <w:marLeft w:val="0"/>
          <w:marRight w:val="0"/>
          <w:marTop w:val="0"/>
          <w:marBottom w:val="0"/>
          <w:divBdr>
            <w:top w:val="none" w:sz="0" w:space="0" w:color="auto"/>
            <w:left w:val="none" w:sz="0" w:space="0" w:color="auto"/>
            <w:bottom w:val="none" w:sz="0" w:space="0" w:color="auto"/>
            <w:right w:val="none" w:sz="0" w:space="0" w:color="auto"/>
          </w:divBdr>
          <w:divsChild>
            <w:div w:id="1156915555">
              <w:marLeft w:val="0"/>
              <w:marRight w:val="0"/>
              <w:marTop w:val="0"/>
              <w:marBottom w:val="0"/>
              <w:divBdr>
                <w:top w:val="none" w:sz="0" w:space="0" w:color="auto"/>
                <w:left w:val="none" w:sz="0" w:space="0" w:color="auto"/>
                <w:bottom w:val="none" w:sz="0" w:space="0" w:color="auto"/>
                <w:right w:val="none" w:sz="0" w:space="0" w:color="auto"/>
              </w:divBdr>
            </w:div>
            <w:div w:id="749933746">
              <w:marLeft w:val="0"/>
              <w:marRight w:val="0"/>
              <w:marTop w:val="0"/>
              <w:marBottom w:val="0"/>
              <w:divBdr>
                <w:top w:val="none" w:sz="0" w:space="0" w:color="auto"/>
                <w:left w:val="none" w:sz="0" w:space="0" w:color="auto"/>
                <w:bottom w:val="none" w:sz="0" w:space="0" w:color="auto"/>
                <w:right w:val="none" w:sz="0" w:space="0" w:color="auto"/>
              </w:divBdr>
              <w:divsChild>
                <w:div w:id="1606573891">
                  <w:marLeft w:val="0"/>
                  <w:marRight w:val="0"/>
                  <w:marTop w:val="0"/>
                  <w:marBottom w:val="0"/>
                  <w:divBdr>
                    <w:top w:val="none" w:sz="0" w:space="0" w:color="auto"/>
                    <w:left w:val="none" w:sz="0" w:space="0" w:color="auto"/>
                    <w:bottom w:val="none" w:sz="0" w:space="0" w:color="auto"/>
                    <w:right w:val="none" w:sz="0" w:space="0" w:color="auto"/>
                  </w:divBdr>
                  <w:divsChild>
                    <w:div w:id="1681619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2667079">
      <w:bodyDiv w:val="1"/>
      <w:marLeft w:val="0"/>
      <w:marRight w:val="0"/>
      <w:marTop w:val="0"/>
      <w:marBottom w:val="0"/>
      <w:divBdr>
        <w:top w:val="none" w:sz="0" w:space="0" w:color="auto"/>
        <w:left w:val="none" w:sz="0" w:space="0" w:color="auto"/>
        <w:bottom w:val="none" w:sz="0" w:space="0" w:color="auto"/>
        <w:right w:val="none" w:sz="0" w:space="0" w:color="auto"/>
      </w:divBdr>
      <w:divsChild>
        <w:div w:id="571892735">
          <w:marLeft w:val="0"/>
          <w:marRight w:val="0"/>
          <w:marTop w:val="0"/>
          <w:marBottom w:val="0"/>
          <w:divBdr>
            <w:top w:val="none" w:sz="0" w:space="0" w:color="auto"/>
            <w:left w:val="none" w:sz="0" w:space="0" w:color="auto"/>
            <w:bottom w:val="none" w:sz="0" w:space="0" w:color="auto"/>
            <w:right w:val="none" w:sz="0" w:space="0" w:color="auto"/>
          </w:divBdr>
          <w:divsChild>
            <w:div w:id="1238325704">
              <w:marLeft w:val="0"/>
              <w:marRight w:val="0"/>
              <w:marTop w:val="0"/>
              <w:marBottom w:val="0"/>
              <w:divBdr>
                <w:top w:val="none" w:sz="0" w:space="0" w:color="auto"/>
                <w:left w:val="none" w:sz="0" w:space="0" w:color="auto"/>
                <w:bottom w:val="none" w:sz="0" w:space="0" w:color="auto"/>
                <w:right w:val="none" w:sz="0" w:space="0" w:color="auto"/>
              </w:divBdr>
            </w:div>
            <w:div w:id="1173035908">
              <w:marLeft w:val="0"/>
              <w:marRight w:val="0"/>
              <w:marTop w:val="0"/>
              <w:marBottom w:val="0"/>
              <w:divBdr>
                <w:top w:val="none" w:sz="0" w:space="0" w:color="auto"/>
                <w:left w:val="none" w:sz="0" w:space="0" w:color="auto"/>
                <w:bottom w:val="none" w:sz="0" w:space="0" w:color="auto"/>
                <w:right w:val="none" w:sz="0" w:space="0" w:color="auto"/>
              </w:divBdr>
              <w:divsChild>
                <w:div w:id="113527628">
                  <w:marLeft w:val="0"/>
                  <w:marRight w:val="0"/>
                  <w:marTop w:val="0"/>
                  <w:marBottom w:val="0"/>
                  <w:divBdr>
                    <w:top w:val="none" w:sz="0" w:space="0" w:color="auto"/>
                    <w:left w:val="none" w:sz="0" w:space="0" w:color="auto"/>
                    <w:bottom w:val="none" w:sz="0" w:space="0" w:color="auto"/>
                    <w:right w:val="none" w:sz="0" w:space="0" w:color="auto"/>
                  </w:divBdr>
                  <w:divsChild>
                    <w:div w:id="1862863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446791">
      <w:bodyDiv w:val="1"/>
      <w:marLeft w:val="0"/>
      <w:marRight w:val="0"/>
      <w:marTop w:val="0"/>
      <w:marBottom w:val="0"/>
      <w:divBdr>
        <w:top w:val="none" w:sz="0" w:space="0" w:color="auto"/>
        <w:left w:val="none" w:sz="0" w:space="0" w:color="auto"/>
        <w:bottom w:val="none" w:sz="0" w:space="0" w:color="auto"/>
        <w:right w:val="none" w:sz="0" w:space="0" w:color="auto"/>
      </w:divBdr>
      <w:divsChild>
        <w:div w:id="1181622680">
          <w:marLeft w:val="0"/>
          <w:marRight w:val="0"/>
          <w:marTop w:val="0"/>
          <w:marBottom w:val="0"/>
          <w:divBdr>
            <w:top w:val="none" w:sz="0" w:space="0" w:color="auto"/>
            <w:left w:val="none" w:sz="0" w:space="0" w:color="auto"/>
            <w:bottom w:val="none" w:sz="0" w:space="0" w:color="auto"/>
            <w:right w:val="none" w:sz="0" w:space="0" w:color="auto"/>
          </w:divBdr>
          <w:divsChild>
            <w:div w:id="1627664763">
              <w:marLeft w:val="0"/>
              <w:marRight w:val="0"/>
              <w:marTop w:val="0"/>
              <w:marBottom w:val="0"/>
              <w:divBdr>
                <w:top w:val="none" w:sz="0" w:space="0" w:color="auto"/>
                <w:left w:val="none" w:sz="0" w:space="0" w:color="auto"/>
                <w:bottom w:val="none" w:sz="0" w:space="0" w:color="auto"/>
                <w:right w:val="none" w:sz="0" w:space="0" w:color="auto"/>
              </w:divBdr>
              <w:divsChild>
                <w:div w:id="1724988089">
                  <w:marLeft w:val="0"/>
                  <w:marRight w:val="0"/>
                  <w:marTop w:val="0"/>
                  <w:marBottom w:val="0"/>
                  <w:divBdr>
                    <w:top w:val="none" w:sz="0" w:space="0" w:color="auto"/>
                    <w:left w:val="none" w:sz="0" w:space="0" w:color="auto"/>
                    <w:bottom w:val="none" w:sz="0" w:space="0" w:color="auto"/>
                    <w:right w:val="none" w:sz="0" w:space="0" w:color="auto"/>
                  </w:divBdr>
                  <w:divsChild>
                    <w:div w:id="543104624">
                      <w:marLeft w:val="0"/>
                      <w:marRight w:val="0"/>
                      <w:marTop w:val="0"/>
                      <w:marBottom w:val="0"/>
                      <w:divBdr>
                        <w:top w:val="none" w:sz="0" w:space="0" w:color="auto"/>
                        <w:left w:val="none" w:sz="0" w:space="0" w:color="auto"/>
                        <w:bottom w:val="none" w:sz="0" w:space="0" w:color="auto"/>
                        <w:right w:val="none" w:sz="0" w:space="0" w:color="auto"/>
                      </w:divBdr>
                    </w:div>
                    <w:div w:id="1111433610">
                      <w:marLeft w:val="0"/>
                      <w:marRight w:val="0"/>
                      <w:marTop w:val="0"/>
                      <w:marBottom w:val="0"/>
                      <w:divBdr>
                        <w:top w:val="none" w:sz="0" w:space="0" w:color="auto"/>
                        <w:left w:val="none" w:sz="0" w:space="0" w:color="auto"/>
                        <w:bottom w:val="none" w:sz="0" w:space="0" w:color="auto"/>
                        <w:right w:val="none" w:sz="0" w:space="0" w:color="auto"/>
                      </w:divBdr>
                    </w:div>
                    <w:div w:id="2004577247">
                      <w:marLeft w:val="0"/>
                      <w:marRight w:val="0"/>
                      <w:marTop w:val="0"/>
                      <w:marBottom w:val="0"/>
                      <w:divBdr>
                        <w:top w:val="none" w:sz="0" w:space="0" w:color="auto"/>
                        <w:left w:val="none" w:sz="0" w:space="0" w:color="auto"/>
                        <w:bottom w:val="none" w:sz="0" w:space="0" w:color="auto"/>
                        <w:right w:val="none" w:sz="0" w:space="0" w:color="auto"/>
                      </w:divBdr>
                      <w:divsChild>
                        <w:div w:id="1068109997">
                          <w:marLeft w:val="0"/>
                          <w:marRight w:val="0"/>
                          <w:marTop w:val="0"/>
                          <w:marBottom w:val="0"/>
                          <w:divBdr>
                            <w:top w:val="none" w:sz="0" w:space="0" w:color="auto"/>
                            <w:left w:val="none" w:sz="0" w:space="0" w:color="auto"/>
                            <w:bottom w:val="none" w:sz="0" w:space="0" w:color="auto"/>
                            <w:right w:val="none" w:sz="0" w:space="0" w:color="auto"/>
                          </w:divBdr>
                        </w:div>
                        <w:div w:id="142973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898212">
                  <w:marLeft w:val="0"/>
                  <w:marRight w:val="0"/>
                  <w:marTop w:val="0"/>
                  <w:marBottom w:val="0"/>
                  <w:divBdr>
                    <w:top w:val="none" w:sz="0" w:space="0" w:color="auto"/>
                    <w:left w:val="none" w:sz="0" w:space="0" w:color="auto"/>
                    <w:bottom w:val="none" w:sz="0" w:space="0" w:color="auto"/>
                    <w:right w:val="none" w:sz="0" w:space="0" w:color="auto"/>
                  </w:divBdr>
                  <w:divsChild>
                    <w:div w:id="1569683416">
                      <w:marLeft w:val="0"/>
                      <w:marRight w:val="0"/>
                      <w:marTop w:val="0"/>
                      <w:marBottom w:val="0"/>
                      <w:divBdr>
                        <w:top w:val="none" w:sz="0" w:space="0" w:color="auto"/>
                        <w:left w:val="none" w:sz="0" w:space="0" w:color="auto"/>
                        <w:bottom w:val="none" w:sz="0" w:space="0" w:color="auto"/>
                        <w:right w:val="none" w:sz="0" w:space="0" w:color="auto"/>
                      </w:divBdr>
                    </w:div>
                    <w:div w:id="1413160088">
                      <w:marLeft w:val="0"/>
                      <w:marRight w:val="0"/>
                      <w:marTop w:val="0"/>
                      <w:marBottom w:val="0"/>
                      <w:divBdr>
                        <w:top w:val="none" w:sz="0" w:space="0" w:color="auto"/>
                        <w:left w:val="none" w:sz="0" w:space="0" w:color="auto"/>
                        <w:bottom w:val="none" w:sz="0" w:space="0" w:color="auto"/>
                        <w:right w:val="none" w:sz="0" w:space="0" w:color="auto"/>
                      </w:divBdr>
                    </w:div>
                    <w:div w:id="1089808027">
                      <w:marLeft w:val="0"/>
                      <w:marRight w:val="0"/>
                      <w:marTop w:val="0"/>
                      <w:marBottom w:val="0"/>
                      <w:divBdr>
                        <w:top w:val="none" w:sz="0" w:space="0" w:color="auto"/>
                        <w:left w:val="none" w:sz="0" w:space="0" w:color="auto"/>
                        <w:bottom w:val="none" w:sz="0" w:space="0" w:color="auto"/>
                        <w:right w:val="none" w:sz="0" w:space="0" w:color="auto"/>
                      </w:divBdr>
                      <w:divsChild>
                        <w:div w:id="331642509">
                          <w:marLeft w:val="0"/>
                          <w:marRight w:val="0"/>
                          <w:marTop w:val="0"/>
                          <w:marBottom w:val="0"/>
                          <w:divBdr>
                            <w:top w:val="none" w:sz="0" w:space="0" w:color="auto"/>
                            <w:left w:val="none" w:sz="0" w:space="0" w:color="auto"/>
                            <w:bottom w:val="none" w:sz="0" w:space="0" w:color="auto"/>
                            <w:right w:val="none" w:sz="0" w:space="0" w:color="auto"/>
                          </w:divBdr>
                        </w:div>
                        <w:div w:id="958338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9775885">
      <w:bodyDiv w:val="1"/>
      <w:marLeft w:val="0"/>
      <w:marRight w:val="0"/>
      <w:marTop w:val="0"/>
      <w:marBottom w:val="0"/>
      <w:divBdr>
        <w:top w:val="none" w:sz="0" w:space="0" w:color="auto"/>
        <w:left w:val="none" w:sz="0" w:space="0" w:color="auto"/>
        <w:bottom w:val="none" w:sz="0" w:space="0" w:color="auto"/>
        <w:right w:val="none" w:sz="0" w:space="0" w:color="auto"/>
      </w:divBdr>
      <w:divsChild>
        <w:div w:id="517230907">
          <w:marLeft w:val="0"/>
          <w:marRight w:val="0"/>
          <w:marTop w:val="0"/>
          <w:marBottom w:val="0"/>
          <w:divBdr>
            <w:top w:val="none" w:sz="0" w:space="0" w:color="auto"/>
            <w:left w:val="none" w:sz="0" w:space="0" w:color="auto"/>
            <w:bottom w:val="none" w:sz="0" w:space="0" w:color="auto"/>
            <w:right w:val="none" w:sz="0" w:space="0" w:color="auto"/>
          </w:divBdr>
          <w:divsChild>
            <w:div w:id="1489785440">
              <w:marLeft w:val="0"/>
              <w:marRight w:val="0"/>
              <w:marTop w:val="0"/>
              <w:marBottom w:val="0"/>
              <w:divBdr>
                <w:top w:val="none" w:sz="0" w:space="0" w:color="auto"/>
                <w:left w:val="none" w:sz="0" w:space="0" w:color="auto"/>
                <w:bottom w:val="none" w:sz="0" w:space="0" w:color="auto"/>
                <w:right w:val="none" w:sz="0" w:space="0" w:color="auto"/>
              </w:divBdr>
            </w:div>
            <w:div w:id="1112624967">
              <w:marLeft w:val="0"/>
              <w:marRight w:val="0"/>
              <w:marTop w:val="0"/>
              <w:marBottom w:val="0"/>
              <w:divBdr>
                <w:top w:val="none" w:sz="0" w:space="0" w:color="auto"/>
                <w:left w:val="none" w:sz="0" w:space="0" w:color="auto"/>
                <w:bottom w:val="none" w:sz="0" w:space="0" w:color="auto"/>
                <w:right w:val="none" w:sz="0" w:space="0" w:color="auto"/>
              </w:divBdr>
            </w:div>
            <w:div w:id="854460864">
              <w:marLeft w:val="0"/>
              <w:marRight w:val="0"/>
              <w:marTop w:val="0"/>
              <w:marBottom w:val="0"/>
              <w:divBdr>
                <w:top w:val="none" w:sz="0" w:space="0" w:color="auto"/>
                <w:left w:val="none" w:sz="0" w:space="0" w:color="auto"/>
                <w:bottom w:val="none" w:sz="0" w:space="0" w:color="auto"/>
                <w:right w:val="none" w:sz="0" w:space="0" w:color="auto"/>
              </w:divBdr>
              <w:divsChild>
                <w:div w:id="2145654713">
                  <w:marLeft w:val="0"/>
                  <w:marRight w:val="0"/>
                  <w:marTop w:val="0"/>
                  <w:marBottom w:val="0"/>
                  <w:divBdr>
                    <w:top w:val="none" w:sz="0" w:space="0" w:color="auto"/>
                    <w:left w:val="none" w:sz="0" w:space="0" w:color="auto"/>
                    <w:bottom w:val="none" w:sz="0" w:space="0" w:color="auto"/>
                    <w:right w:val="none" w:sz="0" w:space="0" w:color="auto"/>
                  </w:divBdr>
                </w:div>
                <w:div w:id="681005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424007">
      <w:bodyDiv w:val="1"/>
      <w:marLeft w:val="0"/>
      <w:marRight w:val="0"/>
      <w:marTop w:val="0"/>
      <w:marBottom w:val="0"/>
      <w:divBdr>
        <w:top w:val="none" w:sz="0" w:space="0" w:color="auto"/>
        <w:left w:val="none" w:sz="0" w:space="0" w:color="auto"/>
        <w:bottom w:val="none" w:sz="0" w:space="0" w:color="auto"/>
        <w:right w:val="none" w:sz="0" w:space="0" w:color="auto"/>
      </w:divBdr>
      <w:divsChild>
        <w:div w:id="1885871532">
          <w:marLeft w:val="0"/>
          <w:marRight w:val="0"/>
          <w:marTop w:val="0"/>
          <w:marBottom w:val="0"/>
          <w:divBdr>
            <w:top w:val="none" w:sz="0" w:space="0" w:color="auto"/>
            <w:left w:val="none" w:sz="0" w:space="0" w:color="auto"/>
            <w:bottom w:val="none" w:sz="0" w:space="0" w:color="auto"/>
            <w:right w:val="none" w:sz="0" w:space="0" w:color="auto"/>
          </w:divBdr>
          <w:divsChild>
            <w:div w:id="174344354">
              <w:marLeft w:val="0"/>
              <w:marRight w:val="0"/>
              <w:marTop w:val="0"/>
              <w:marBottom w:val="0"/>
              <w:divBdr>
                <w:top w:val="none" w:sz="0" w:space="0" w:color="auto"/>
                <w:left w:val="none" w:sz="0" w:space="0" w:color="auto"/>
                <w:bottom w:val="none" w:sz="0" w:space="0" w:color="auto"/>
                <w:right w:val="none" w:sz="0" w:space="0" w:color="auto"/>
              </w:divBdr>
            </w:div>
            <w:div w:id="425152263">
              <w:marLeft w:val="0"/>
              <w:marRight w:val="0"/>
              <w:marTop w:val="0"/>
              <w:marBottom w:val="0"/>
              <w:divBdr>
                <w:top w:val="none" w:sz="0" w:space="0" w:color="auto"/>
                <w:left w:val="none" w:sz="0" w:space="0" w:color="auto"/>
                <w:bottom w:val="none" w:sz="0" w:space="0" w:color="auto"/>
                <w:right w:val="none" w:sz="0" w:space="0" w:color="auto"/>
              </w:divBdr>
              <w:divsChild>
                <w:div w:id="1174801856">
                  <w:marLeft w:val="0"/>
                  <w:marRight w:val="0"/>
                  <w:marTop w:val="0"/>
                  <w:marBottom w:val="0"/>
                  <w:divBdr>
                    <w:top w:val="none" w:sz="0" w:space="0" w:color="auto"/>
                    <w:left w:val="none" w:sz="0" w:space="0" w:color="auto"/>
                    <w:bottom w:val="none" w:sz="0" w:space="0" w:color="auto"/>
                    <w:right w:val="none" w:sz="0" w:space="0" w:color="auto"/>
                  </w:divBdr>
                  <w:divsChild>
                    <w:div w:id="2080907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2710529">
      <w:bodyDiv w:val="1"/>
      <w:marLeft w:val="0"/>
      <w:marRight w:val="0"/>
      <w:marTop w:val="0"/>
      <w:marBottom w:val="0"/>
      <w:divBdr>
        <w:top w:val="none" w:sz="0" w:space="0" w:color="auto"/>
        <w:left w:val="none" w:sz="0" w:space="0" w:color="auto"/>
        <w:bottom w:val="none" w:sz="0" w:space="0" w:color="auto"/>
        <w:right w:val="none" w:sz="0" w:space="0" w:color="auto"/>
      </w:divBdr>
      <w:divsChild>
        <w:div w:id="529606899">
          <w:marLeft w:val="0"/>
          <w:marRight w:val="0"/>
          <w:marTop w:val="0"/>
          <w:marBottom w:val="0"/>
          <w:divBdr>
            <w:top w:val="none" w:sz="0" w:space="0" w:color="auto"/>
            <w:left w:val="none" w:sz="0" w:space="0" w:color="auto"/>
            <w:bottom w:val="none" w:sz="0" w:space="0" w:color="auto"/>
            <w:right w:val="none" w:sz="0" w:space="0" w:color="auto"/>
          </w:divBdr>
        </w:div>
        <w:div w:id="458842806">
          <w:marLeft w:val="0"/>
          <w:marRight w:val="0"/>
          <w:marTop w:val="0"/>
          <w:marBottom w:val="0"/>
          <w:divBdr>
            <w:top w:val="none" w:sz="0" w:space="0" w:color="auto"/>
            <w:left w:val="none" w:sz="0" w:space="0" w:color="auto"/>
            <w:bottom w:val="none" w:sz="0" w:space="0" w:color="auto"/>
            <w:right w:val="none" w:sz="0" w:space="0" w:color="auto"/>
          </w:divBdr>
          <w:divsChild>
            <w:div w:id="1911883034">
              <w:marLeft w:val="0"/>
              <w:marRight w:val="0"/>
              <w:marTop w:val="0"/>
              <w:marBottom w:val="0"/>
              <w:divBdr>
                <w:top w:val="none" w:sz="0" w:space="0" w:color="auto"/>
                <w:left w:val="none" w:sz="0" w:space="0" w:color="auto"/>
                <w:bottom w:val="none" w:sz="0" w:space="0" w:color="auto"/>
                <w:right w:val="none" w:sz="0" w:space="0" w:color="auto"/>
              </w:divBdr>
              <w:divsChild>
                <w:div w:id="1970012215">
                  <w:marLeft w:val="0"/>
                  <w:marRight w:val="0"/>
                  <w:marTop w:val="0"/>
                  <w:marBottom w:val="0"/>
                  <w:divBdr>
                    <w:top w:val="none" w:sz="0" w:space="0" w:color="auto"/>
                    <w:left w:val="none" w:sz="0" w:space="0" w:color="auto"/>
                    <w:bottom w:val="none" w:sz="0" w:space="0" w:color="auto"/>
                    <w:right w:val="none" w:sz="0" w:space="0" w:color="auto"/>
                  </w:divBdr>
                </w:div>
                <w:div w:id="1299190367">
                  <w:marLeft w:val="0"/>
                  <w:marRight w:val="0"/>
                  <w:marTop w:val="0"/>
                  <w:marBottom w:val="0"/>
                  <w:divBdr>
                    <w:top w:val="none" w:sz="0" w:space="0" w:color="auto"/>
                    <w:left w:val="none" w:sz="0" w:space="0" w:color="auto"/>
                    <w:bottom w:val="none" w:sz="0" w:space="0" w:color="auto"/>
                    <w:right w:val="none" w:sz="0" w:space="0" w:color="auto"/>
                  </w:divBdr>
                </w:div>
                <w:div w:id="1876578790">
                  <w:marLeft w:val="0"/>
                  <w:marRight w:val="0"/>
                  <w:marTop w:val="0"/>
                  <w:marBottom w:val="0"/>
                  <w:divBdr>
                    <w:top w:val="none" w:sz="0" w:space="0" w:color="auto"/>
                    <w:left w:val="none" w:sz="0" w:space="0" w:color="auto"/>
                    <w:bottom w:val="none" w:sz="0" w:space="0" w:color="auto"/>
                    <w:right w:val="none" w:sz="0" w:space="0" w:color="auto"/>
                  </w:divBdr>
                  <w:divsChild>
                    <w:div w:id="1607156153">
                      <w:marLeft w:val="0"/>
                      <w:marRight w:val="0"/>
                      <w:marTop w:val="0"/>
                      <w:marBottom w:val="0"/>
                      <w:divBdr>
                        <w:top w:val="none" w:sz="0" w:space="0" w:color="auto"/>
                        <w:left w:val="none" w:sz="0" w:space="0" w:color="auto"/>
                        <w:bottom w:val="none" w:sz="0" w:space="0" w:color="auto"/>
                        <w:right w:val="none" w:sz="0" w:space="0" w:color="auto"/>
                      </w:divBdr>
                    </w:div>
                    <w:div w:id="17215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997994">
              <w:marLeft w:val="0"/>
              <w:marRight w:val="0"/>
              <w:marTop w:val="0"/>
              <w:marBottom w:val="0"/>
              <w:divBdr>
                <w:top w:val="none" w:sz="0" w:space="0" w:color="auto"/>
                <w:left w:val="none" w:sz="0" w:space="0" w:color="auto"/>
                <w:bottom w:val="none" w:sz="0" w:space="0" w:color="auto"/>
                <w:right w:val="none" w:sz="0" w:space="0" w:color="auto"/>
              </w:divBdr>
              <w:divsChild>
                <w:div w:id="1063987152">
                  <w:marLeft w:val="0"/>
                  <w:marRight w:val="0"/>
                  <w:marTop w:val="0"/>
                  <w:marBottom w:val="0"/>
                  <w:divBdr>
                    <w:top w:val="none" w:sz="0" w:space="0" w:color="auto"/>
                    <w:left w:val="none" w:sz="0" w:space="0" w:color="auto"/>
                    <w:bottom w:val="none" w:sz="0" w:space="0" w:color="auto"/>
                    <w:right w:val="none" w:sz="0" w:space="0" w:color="auto"/>
                  </w:divBdr>
                </w:div>
                <w:div w:id="1609661179">
                  <w:marLeft w:val="0"/>
                  <w:marRight w:val="0"/>
                  <w:marTop w:val="0"/>
                  <w:marBottom w:val="0"/>
                  <w:divBdr>
                    <w:top w:val="none" w:sz="0" w:space="0" w:color="auto"/>
                    <w:left w:val="none" w:sz="0" w:space="0" w:color="auto"/>
                    <w:bottom w:val="none" w:sz="0" w:space="0" w:color="auto"/>
                    <w:right w:val="none" w:sz="0" w:space="0" w:color="auto"/>
                  </w:divBdr>
                </w:div>
                <w:div w:id="462042358">
                  <w:marLeft w:val="0"/>
                  <w:marRight w:val="0"/>
                  <w:marTop w:val="0"/>
                  <w:marBottom w:val="0"/>
                  <w:divBdr>
                    <w:top w:val="none" w:sz="0" w:space="0" w:color="auto"/>
                    <w:left w:val="none" w:sz="0" w:space="0" w:color="auto"/>
                    <w:bottom w:val="none" w:sz="0" w:space="0" w:color="auto"/>
                    <w:right w:val="none" w:sz="0" w:space="0" w:color="auto"/>
                  </w:divBdr>
                  <w:divsChild>
                    <w:div w:id="438257013">
                      <w:marLeft w:val="0"/>
                      <w:marRight w:val="0"/>
                      <w:marTop w:val="0"/>
                      <w:marBottom w:val="0"/>
                      <w:divBdr>
                        <w:top w:val="none" w:sz="0" w:space="0" w:color="auto"/>
                        <w:left w:val="none" w:sz="0" w:space="0" w:color="auto"/>
                        <w:bottom w:val="none" w:sz="0" w:space="0" w:color="auto"/>
                        <w:right w:val="none" w:sz="0" w:space="0" w:color="auto"/>
                      </w:divBdr>
                    </w:div>
                    <w:div w:id="964654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733910">
              <w:marLeft w:val="0"/>
              <w:marRight w:val="0"/>
              <w:marTop w:val="0"/>
              <w:marBottom w:val="0"/>
              <w:divBdr>
                <w:top w:val="none" w:sz="0" w:space="0" w:color="auto"/>
                <w:left w:val="none" w:sz="0" w:space="0" w:color="auto"/>
                <w:bottom w:val="none" w:sz="0" w:space="0" w:color="auto"/>
                <w:right w:val="none" w:sz="0" w:space="0" w:color="auto"/>
              </w:divBdr>
              <w:divsChild>
                <w:div w:id="3635554">
                  <w:marLeft w:val="0"/>
                  <w:marRight w:val="0"/>
                  <w:marTop w:val="0"/>
                  <w:marBottom w:val="0"/>
                  <w:divBdr>
                    <w:top w:val="none" w:sz="0" w:space="0" w:color="auto"/>
                    <w:left w:val="none" w:sz="0" w:space="0" w:color="auto"/>
                    <w:bottom w:val="none" w:sz="0" w:space="0" w:color="auto"/>
                    <w:right w:val="none" w:sz="0" w:space="0" w:color="auto"/>
                  </w:divBdr>
                </w:div>
                <w:div w:id="1446582687">
                  <w:marLeft w:val="0"/>
                  <w:marRight w:val="0"/>
                  <w:marTop w:val="0"/>
                  <w:marBottom w:val="0"/>
                  <w:divBdr>
                    <w:top w:val="none" w:sz="0" w:space="0" w:color="auto"/>
                    <w:left w:val="none" w:sz="0" w:space="0" w:color="auto"/>
                    <w:bottom w:val="none" w:sz="0" w:space="0" w:color="auto"/>
                    <w:right w:val="none" w:sz="0" w:space="0" w:color="auto"/>
                  </w:divBdr>
                </w:div>
                <w:div w:id="662125066">
                  <w:marLeft w:val="0"/>
                  <w:marRight w:val="0"/>
                  <w:marTop w:val="0"/>
                  <w:marBottom w:val="0"/>
                  <w:divBdr>
                    <w:top w:val="none" w:sz="0" w:space="0" w:color="auto"/>
                    <w:left w:val="none" w:sz="0" w:space="0" w:color="auto"/>
                    <w:bottom w:val="none" w:sz="0" w:space="0" w:color="auto"/>
                    <w:right w:val="none" w:sz="0" w:space="0" w:color="auto"/>
                  </w:divBdr>
                  <w:divsChild>
                    <w:div w:id="1934514581">
                      <w:marLeft w:val="0"/>
                      <w:marRight w:val="0"/>
                      <w:marTop w:val="0"/>
                      <w:marBottom w:val="0"/>
                      <w:divBdr>
                        <w:top w:val="none" w:sz="0" w:space="0" w:color="auto"/>
                        <w:left w:val="none" w:sz="0" w:space="0" w:color="auto"/>
                        <w:bottom w:val="none" w:sz="0" w:space="0" w:color="auto"/>
                        <w:right w:val="none" w:sz="0" w:space="0" w:color="auto"/>
                      </w:divBdr>
                    </w:div>
                    <w:div w:id="136324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156845">
              <w:marLeft w:val="0"/>
              <w:marRight w:val="0"/>
              <w:marTop w:val="0"/>
              <w:marBottom w:val="0"/>
              <w:divBdr>
                <w:top w:val="none" w:sz="0" w:space="0" w:color="auto"/>
                <w:left w:val="none" w:sz="0" w:space="0" w:color="auto"/>
                <w:bottom w:val="none" w:sz="0" w:space="0" w:color="auto"/>
                <w:right w:val="none" w:sz="0" w:space="0" w:color="auto"/>
              </w:divBdr>
              <w:divsChild>
                <w:div w:id="1234242204">
                  <w:marLeft w:val="0"/>
                  <w:marRight w:val="0"/>
                  <w:marTop w:val="0"/>
                  <w:marBottom w:val="0"/>
                  <w:divBdr>
                    <w:top w:val="none" w:sz="0" w:space="0" w:color="auto"/>
                    <w:left w:val="none" w:sz="0" w:space="0" w:color="auto"/>
                    <w:bottom w:val="none" w:sz="0" w:space="0" w:color="auto"/>
                    <w:right w:val="none" w:sz="0" w:space="0" w:color="auto"/>
                  </w:divBdr>
                </w:div>
                <w:div w:id="389306903">
                  <w:marLeft w:val="0"/>
                  <w:marRight w:val="0"/>
                  <w:marTop w:val="0"/>
                  <w:marBottom w:val="0"/>
                  <w:divBdr>
                    <w:top w:val="none" w:sz="0" w:space="0" w:color="auto"/>
                    <w:left w:val="none" w:sz="0" w:space="0" w:color="auto"/>
                    <w:bottom w:val="none" w:sz="0" w:space="0" w:color="auto"/>
                    <w:right w:val="none" w:sz="0" w:space="0" w:color="auto"/>
                  </w:divBdr>
                </w:div>
                <w:div w:id="408432672">
                  <w:marLeft w:val="0"/>
                  <w:marRight w:val="0"/>
                  <w:marTop w:val="0"/>
                  <w:marBottom w:val="0"/>
                  <w:divBdr>
                    <w:top w:val="none" w:sz="0" w:space="0" w:color="auto"/>
                    <w:left w:val="none" w:sz="0" w:space="0" w:color="auto"/>
                    <w:bottom w:val="none" w:sz="0" w:space="0" w:color="auto"/>
                    <w:right w:val="none" w:sz="0" w:space="0" w:color="auto"/>
                  </w:divBdr>
                  <w:divsChild>
                    <w:div w:id="930311960">
                      <w:marLeft w:val="0"/>
                      <w:marRight w:val="0"/>
                      <w:marTop w:val="0"/>
                      <w:marBottom w:val="0"/>
                      <w:divBdr>
                        <w:top w:val="none" w:sz="0" w:space="0" w:color="auto"/>
                        <w:left w:val="none" w:sz="0" w:space="0" w:color="auto"/>
                        <w:bottom w:val="none" w:sz="0" w:space="0" w:color="auto"/>
                        <w:right w:val="none" w:sz="0" w:space="0" w:color="auto"/>
                      </w:divBdr>
                    </w:div>
                    <w:div w:id="450519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9960446">
      <w:bodyDiv w:val="1"/>
      <w:marLeft w:val="0"/>
      <w:marRight w:val="0"/>
      <w:marTop w:val="0"/>
      <w:marBottom w:val="0"/>
      <w:divBdr>
        <w:top w:val="none" w:sz="0" w:space="0" w:color="auto"/>
        <w:left w:val="none" w:sz="0" w:space="0" w:color="auto"/>
        <w:bottom w:val="none" w:sz="0" w:space="0" w:color="auto"/>
        <w:right w:val="none" w:sz="0" w:space="0" w:color="auto"/>
      </w:divBdr>
      <w:divsChild>
        <w:div w:id="544753379">
          <w:marLeft w:val="0"/>
          <w:marRight w:val="0"/>
          <w:marTop w:val="0"/>
          <w:marBottom w:val="0"/>
          <w:divBdr>
            <w:top w:val="none" w:sz="0" w:space="0" w:color="auto"/>
            <w:left w:val="none" w:sz="0" w:space="0" w:color="auto"/>
            <w:bottom w:val="none" w:sz="0" w:space="0" w:color="auto"/>
            <w:right w:val="none" w:sz="0" w:space="0" w:color="auto"/>
          </w:divBdr>
          <w:divsChild>
            <w:div w:id="1009455202">
              <w:marLeft w:val="0"/>
              <w:marRight w:val="0"/>
              <w:marTop w:val="0"/>
              <w:marBottom w:val="0"/>
              <w:divBdr>
                <w:top w:val="none" w:sz="0" w:space="0" w:color="auto"/>
                <w:left w:val="none" w:sz="0" w:space="0" w:color="auto"/>
                <w:bottom w:val="none" w:sz="0" w:space="0" w:color="auto"/>
                <w:right w:val="none" w:sz="0" w:space="0" w:color="auto"/>
              </w:divBdr>
            </w:div>
            <w:div w:id="2031683425">
              <w:marLeft w:val="0"/>
              <w:marRight w:val="0"/>
              <w:marTop w:val="0"/>
              <w:marBottom w:val="0"/>
              <w:divBdr>
                <w:top w:val="none" w:sz="0" w:space="0" w:color="auto"/>
                <w:left w:val="none" w:sz="0" w:space="0" w:color="auto"/>
                <w:bottom w:val="none" w:sz="0" w:space="0" w:color="auto"/>
                <w:right w:val="none" w:sz="0" w:space="0" w:color="auto"/>
              </w:divBdr>
              <w:divsChild>
                <w:div w:id="771125866">
                  <w:marLeft w:val="0"/>
                  <w:marRight w:val="0"/>
                  <w:marTop w:val="0"/>
                  <w:marBottom w:val="0"/>
                  <w:divBdr>
                    <w:top w:val="none" w:sz="0" w:space="0" w:color="auto"/>
                    <w:left w:val="none" w:sz="0" w:space="0" w:color="auto"/>
                    <w:bottom w:val="none" w:sz="0" w:space="0" w:color="auto"/>
                    <w:right w:val="none" w:sz="0" w:space="0" w:color="auto"/>
                  </w:divBdr>
                  <w:divsChild>
                    <w:div w:id="2052268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wikispaces.com/user/view/GONZALEZ_SARA" TargetMode="External"/><Relationship Id="rId18" Type="http://schemas.openxmlformats.org/officeDocument/2006/relationships/hyperlink" Target="http://explas25.wikispaces.com/EXPOSICI%C3%93N+DE+OBRAS" TargetMode="External"/><Relationship Id="rId26" Type="http://schemas.openxmlformats.org/officeDocument/2006/relationships/hyperlink" Target="http://www.wikispaces.com/user/view/GONZALEZ_SARA" TargetMode="External"/><Relationship Id="rId39" Type="http://schemas.openxmlformats.org/officeDocument/2006/relationships/hyperlink" Target="http://explas25.wikispaces.com/page/diff/M%C3%81S+IDEAS.../325493470" TargetMode="External"/><Relationship Id="rId3" Type="http://schemas.microsoft.com/office/2007/relationships/stylesWithEffects" Target="stylesWithEffects.xml"/><Relationship Id="rId21" Type="http://schemas.openxmlformats.org/officeDocument/2006/relationships/hyperlink" Target="http://explas25.wikispaces.com/FRACA+VILLAR%2C+PATRICIA" TargetMode="External"/><Relationship Id="rId34" Type="http://schemas.openxmlformats.org/officeDocument/2006/relationships/hyperlink" Target="http://www.wikispaces.com/user/view/GONZALEZ_SARA" TargetMode="External"/><Relationship Id="rId42" Type="http://schemas.openxmlformats.org/officeDocument/2006/relationships/hyperlink" Target="http://explas25.wikispaces.com/FOTOGRAF%C3%8DAS" TargetMode="External"/><Relationship Id="rId47" Type="http://schemas.openxmlformats.org/officeDocument/2006/relationships/hyperlink" Target="http://www.wikispaces.com/user/view/GONZALEZ_SARA" TargetMode="External"/><Relationship Id="rId7" Type="http://schemas.openxmlformats.org/officeDocument/2006/relationships/hyperlink" Target="http://www.wikispaces.com/user/view/GONZALEZ_SARA" TargetMode="External"/><Relationship Id="rId12" Type="http://schemas.openxmlformats.org/officeDocument/2006/relationships/hyperlink" Target="http://explas25.wikispaces.com/TERCERO+SANZ%2C+YOLANDA" TargetMode="External"/><Relationship Id="rId17" Type="http://schemas.openxmlformats.org/officeDocument/2006/relationships/hyperlink" Target="http://www.wikispaces.com/user/view/GONZALEZ_SARA" TargetMode="External"/><Relationship Id="rId25" Type="http://schemas.openxmlformats.org/officeDocument/2006/relationships/hyperlink" Target="http://explas25.wikispaces.com/MARTINEZ%2C+M%C2%AAANGELES" TargetMode="External"/><Relationship Id="rId33" Type="http://schemas.openxmlformats.org/officeDocument/2006/relationships/hyperlink" Target="http://explas25.wikispaces.com/DIAZ+BEYA%2C+ANA" TargetMode="External"/><Relationship Id="rId38" Type="http://schemas.openxmlformats.org/officeDocument/2006/relationships/hyperlink" Target="http://www.wikispaces.com/user/view/GONZALEZ_SARA" TargetMode="External"/><Relationship Id="rId46" Type="http://schemas.openxmlformats.org/officeDocument/2006/relationships/hyperlink" Target="http://explas25.wikispaces.com/file/detail/Agua.jpg" TargetMode="External"/><Relationship Id="rId2" Type="http://schemas.openxmlformats.org/officeDocument/2006/relationships/styles" Target="styles.xml"/><Relationship Id="rId16" Type="http://schemas.openxmlformats.org/officeDocument/2006/relationships/hyperlink" Target="http://explas25.wikispaces.com/EXPOSICI%C3%93N+DE+OBRAS" TargetMode="External"/><Relationship Id="rId20" Type="http://schemas.openxmlformats.org/officeDocument/2006/relationships/image" Target="media/image5.gif"/><Relationship Id="rId29" Type="http://schemas.openxmlformats.org/officeDocument/2006/relationships/hyperlink" Target="http://explas25.wikispaces.com/EXPOSICI%C3%93N+DE+OBRAS" TargetMode="External"/><Relationship Id="rId41" Type="http://schemas.openxmlformats.org/officeDocument/2006/relationships/hyperlink" Target="http://www.wikispaces.com/user/view/GONZALEZ_SARA" TargetMode="External"/><Relationship Id="rId1" Type="http://schemas.openxmlformats.org/officeDocument/2006/relationships/numbering" Target="numbering.xml"/><Relationship Id="rId6" Type="http://schemas.openxmlformats.org/officeDocument/2006/relationships/hyperlink" Target="http://explas25.wikispaces.com/FERN%C3%81NDEZ%2C+ROSA+MARIA" TargetMode="External"/><Relationship Id="rId11" Type="http://schemas.openxmlformats.org/officeDocument/2006/relationships/hyperlink" Target="http://explas25.wikispaces.com/ZABALA%2C+AINHOA" TargetMode="External"/><Relationship Id="rId24" Type="http://schemas.openxmlformats.org/officeDocument/2006/relationships/hyperlink" Target="http://www.wikispaces.com/user/view/GONZALEZ_SARA" TargetMode="External"/><Relationship Id="rId32" Type="http://schemas.openxmlformats.org/officeDocument/2006/relationships/hyperlink" Target="http://www.wikispaces.com/user/view/GONZALEZ_SARA" TargetMode="External"/><Relationship Id="rId37" Type="http://schemas.openxmlformats.org/officeDocument/2006/relationships/hyperlink" Target="http://explas25.wikispaces.com/M%C3%81S+IDEAS..." TargetMode="External"/><Relationship Id="rId40" Type="http://schemas.openxmlformats.org/officeDocument/2006/relationships/hyperlink" Target="http://explas25.wikispaces.com/M%C3%81S+IDEAS..." TargetMode="External"/><Relationship Id="rId45" Type="http://schemas.openxmlformats.org/officeDocument/2006/relationships/hyperlink" Target="http://www.wikispaces.com/user/view/GONZALEZ_SARA" TargetMode="External"/><Relationship Id="rId5" Type="http://schemas.openxmlformats.org/officeDocument/2006/relationships/webSettings" Target="webSettings.xml"/><Relationship Id="rId15" Type="http://schemas.openxmlformats.org/officeDocument/2006/relationships/hyperlink" Target="http://www.wikispaces.com/user/view/GONZALEZ_SARA" TargetMode="External"/><Relationship Id="rId23" Type="http://schemas.openxmlformats.org/officeDocument/2006/relationships/hyperlink" Target="http://explas25.wikispaces.com/ROMERO+CARLOS%2C+FIONA" TargetMode="External"/><Relationship Id="rId28" Type="http://schemas.openxmlformats.org/officeDocument/2006/relationships/hyperlink" Target="http://www.wikispaces.com/user/view/GONZALEZ_SARA" TargetMode="External"/><Relationship Id="rId36" Type="http://schemas.openxmlformats.org/officeDocument/2006/relationships/hyperlink" Target="http://explas25.wikispaces.com/MATERIALES+CONVENCIONALES" TargetMode="External"/><Relationship Id="rId49"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hyperlink" Target="http://www.wikispaces.com/user/view/GONZALEZ_SARA" TargetMode="External"/><Relationship Id="rId31" Type="http://schemas.openxmlformats.org/officeDocument/2006/relationships/hyperlink" Target="http://explas25.wikispaces.com/TERCERO+SANZ%2C+YOLANDA" TargetMode="External"/><Relationship Id="rId44" Type="http://schemas.openxmlformats.org/officeDocument/2006/relationships/hyperlink" Target="http://explas25.wikispaces.com/file/detail/pintar_el_sol.jpg" TargetMode="External"/><Relationship Id="rId4" Type="http://schemas.openxmlformats.org/officeDocument/2006/relationships/settings" Target="settings.xml"/><Relationship Id="rId9" Type="http://schemas.openxmlformats.org/officeDocument/2006/relationships/hyperlink" Target="http://www.wikispaces.com/user/view/GONZALEZ_SARA" TargetMode="External"/><Relationship Id="rId14" Type="http://schemas.openxmlformats.org/officeDocument/2006/relationships/hyperlink" Target="http://explas25.wikispaces.com/GONZ%C3%81LEZ%2C+CRISTINA" TargetMode="External"/><Relationship Id="rId22" Type="http://schemas.openxmlformats.org/officeDocument/2006/relationships/hyperlink" Target="http://www.wikispaces.com/user/view/GONZALEZ_SARA" TargetMode="External"/><Relationship Id="rId27" Type="http://schemas.openxmlformats.org/officeDocument/2006/relationships/hyperlink" Target="http://explas25.wikispaces.com/EXPOSICI%C3%93N+DE+OBRAS" TargetMode="External"/><Relationship Id="rId30" Type="http://schemas.openxmlformats.org/officeDocument/2006/relationships/hyperlink" Target="http://www.wikispaces.com/user/view/GONZALEZ_SARA" TargetMode="External"/><Relationship Id="rId35" Type="http://schemas.openxmlformats.org/officeDocument/2006/relationships/hyperlink" Target="http://explas25.wikispaces.com/page/diff/DIAZ+BEYA%2C+ANA/339736678" TargetMode="External"/><Relationship Id="rId43" Type="http://schemas.openxmlformats.org/officeDocument/2006/relationships/image" Target="media/image6.png"/><Relationship Id="rId48" Type="http://schemas.openxmlformats.org/officeDocument/2006/relationships/fontTable" Target="fontTable.xml"/><Relationship Id="rId8" Type="http://schemas.openxmlformats.org/officeDocument/2006/relationships/image" Target="media/image3.jpeg"/></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4</Pages>
  <Words>1584</Words>
  <Characters>8717</Characters>
  <Application>Microsoft Office Word</Application>
  <DocSecurity>0</DocSecurity>
  <Lines>72</Lines>
  <Paragraphs>20</Paragraphs>
  <ScaleCrop>false</ScaleCrop>
  <Company/>
  <LinksUpToDate>false</LinksUpToDate>
  <CharactersWithSpaces>10281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dc:creator>
  <cp:lastModifiedBy>Sara</cp:lastModifiedBy>
  <cp:revision>8</cp:revision>
  <dcterms:created xsi:type="dcterms:W3CDTF">2012-06-22T16:27:00Z</dcterms:created>
  <dcterms:modified xsi:type="dcterms:W3CDTF">2012-06-22T16:41:00Z</dcterms:modified>
</cp:coreProperties>
</file>